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A3030" w14:textId="77777777" w:rsidR="00FD028A" w:rsidRPr="00FD028A" w:rsidRDefault="00FD028A" w:rsidP="00FD028A">
      <w:pPr>
        <w:rPr>
          <w:del w:id="9" w:author="Autor"/>
          <w:sz w:val="20"/>
          <w:szCs w:val="20"/>
        </w:rPr>
      </w:pPr>
      <w:bookmarkStart w:id="10" w:name="_GoBack"/>
      <w:bookmarkEnd w:id="10"/>
      <w:del w:id="11" w:author="Autor">
        <w:r w:rsidRPr="00FD028A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4384" behindDoc="1" locked="0" layoutInCell="1" allowOverlap="1" wp14:anchorId="2D7B137D" wp14:editId="65A77953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noProof/>
            <w:sz w:val="20"/>
            <w:szCs w:val="20"/>
          </w:rPr>
          <w:drawing>
            <wp:anchor distT="0" distB="0" distL="114300" distR="114300" simplePos="0" relativeHeight="251663360" behindDoc="0" locked="0" layoutInCell="1" allowOverlap="1" wp14:anchorId="64E659F7" wp14:editId="74163963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2" name="Obrázo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 w:rsidDel="00E701EB">
          <w:rPr>
            <w:sz w:val="20"/>
            <w:szCs w:val="20"/>
          </w:rPr>
          <w:delText xml:space="preserve"> </w:delText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noProof/>
            <w:sz w:val="20"/>
            <w:szCs w:val="20"/>
          </w:rPr>
          <w:drawing>
            <wp:anchor distT="0" distB="0" distL="114300" distR="114300" simplePos="0" relativeHeight="251662336" behindDoc="0" locked="1" layoutInCell="1" allowOverlap="1" wp14:anchorId="13A470F2" wp14:editId="268DAFA2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6" name="Obrázok 6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sz w:val="20"/>
            <w:szCs w:val="20"/>
          </w:rPr>
          <w:delText xml:space="preserve">    </w:delText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  <w:delText xml:space="preserve">         </w:delText>
        </w:r>
      </w:del>
    </w:p>
    <w:p w14:paraId="425786D1" w14:textId="77777777" w:rsidR="00FD028A" w:rsidRPr="00FD028A" w:rsidRDefault="00FD028A" w:rsidP="00FD028A">
      <w:pPr>
        <w:jc w:val="center"/>
        <w:rPr>
          <w:del w:id="12" w:author="Autor"/>
          <w:sz w:val="20"/>
          <w:szCs w:val="20"/>
        </w:rPr>
      </w:pPr>
    </w:p>
    <w:p w14:paraId="32DBD08D" w14:textId="77777777" w:rsidR="00FD028A" w:rsidRPr="00FD028A" w:rsidRDefault="00FD028A" w:rsidP="00FD028A">
      <w:pPr>
        <w:jc w:val="center"/>
        <w:rPr>
          <w:del w:id="13" w:author="Autor"/>
          <w:b/>
          <w:sz w:val="20"/>
          <w:szCs w:val="20"/>
        </w:rPr>
      </w:pPr>
    </w:p>
    <w:p w14:paraId="35DC75C8" w14:textId="77777777" w:rsidR="00FD028A" w:rsidRPr="00FD028A" w:rsidRDefault="00FD028A" w:rsidP="00FD028A">
      <w:pPr>
        <w:jc w:val="center"/>
        <w:rPr>
          <w:del w:id="14" w:author="Autor"/>
          <w:b/>
          <w:sz w:val="20"/>
          <w:szCs w:val="20"/>
        </w:rPr>
      </w:pPr>
    </w:p>
    <w:p w14:paraId="659F5B36" w14:textId="77777777" w:rsidR="00FD028A" w:rsidRPr="00FD028A" w:rsidRDefault="00FD028A" w:rsidP="00FD028A">
      <w:pPr>
        <w:jc w:val="center"/>
        <w:rPr>
          <w:del w:id="15" w:author="Autor"/>
          <w:b/>
          <w:sz w:val="20"/>
          <w:szCs w:val="20"/>
        </w:rPr>
      </w:pPr>
    </w:p>
    <w:p w14:paraId="4CE75E5A" w14:textId="77777777" w:rsidR="00BF50ED" w:rsidRPr="00BF50ED" w:rsidRDefault="00D61BB6" w:rsidP="00BF50ED">
      <w:pPr>
        <w:rPr>
          <w:ins w:id="16" w:author="Autor"/>
          <w:sz w:val="20"/>
          <w:szCs w:val="20"/>
        </w:rPr>
      </w:pPr>
      <w:ins w:id="17" w:author="Autor">
        <w:r w:rsidRPr="006479DF" w:rsidDel="00E701EB">
          <w:rPr>
            <w:sz w:val="20"/>
            <w:szCs w:val="20"/>
          </w:rPr>
          <w:t xml:space="preserve"> </w: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="00BF50ED" w:rsidRPr="00BF50ED">
          <w:rPr>
            <w:b/>
            <w:noProof/>
          </w:rPr>
          <w:drawing>
            <wp:anchor distT="0" distB="0" distL="114300" distR="114300" simplePos="0" relativeHeight="251660288" behindDoc="0" locked="0" layoutInCell="1" allowOverlap="1" wp14:anchorId="6B278EFE" wp14:editId="67A59910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9264" behindDoc="1" locked="0" layoutInCell="1" allowOverlap="1" wp14:anchorId="56EDDF24" wp14:editId="7E964A3B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 w:rsidDel="00E701EB">
          <w:rPr>
            <w:sz w:val="20"/>
            <w:szCs w:val="20"/>
          </w:rPr>
          <w:t xml:space="preserve"> </w:t>
        </w:r>
        <w:r w:rsidR="00BF50ED" w:rsidRPr="00BF50ED">
          <w:rPr>
            <w:sz w:val="20"/>
            <w:szCs w:val="20"/>
          </w:rPr>
          <w:tab/>
        </w:r>
        <w:r w:rsidR="00BF50ED" w:rsidRPr="00BF50ED">
          <w:rPr>
            <w:sz w:val="20"/>
            <w:szCs w:val="20"/>
          </w:rPr>
          <w:tab/>
        </w:r>
      </w:ins>
    </w:p>
    <w:p w14:paraId="631B9196" w14:textId="77777777" w:rsidR="00BF50ED" w:rsidRPr="00BF50ED" w:rsidRDefault="00BF50ED" w:rsidP="00BF50ED">
      <w:pPr>
        <w:rPr>
          <w:ins w:id="18" w:author="Autor"/>
          <w:sz w:val="20"/>
          <w:szCs w:val="20"/>
        </w:rPr>
      </w:pPr>
    </w:p>
    <w:p w14:paraId="33AD211A" w14:textId="77777777" w:rsidR="00BF50ED" w:rsidRPr="00BF50ED" w:rsidRDefault="00BF50ED" w:rsidP="00BF50ED">
      <w:pPr>
        <w:rPr>
          <w:ins w:id="19" w:author="Autor"/>
          <w:b/>
          <w:sz w:val="20"/>
          <w:szCs w:val="20"/>
        </w:rPr>
      </w:pPr>
      <w:ins w:id="20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13DBB4B8" w14:textId="77777777" w:rsidR="00BF50ED" w:rsidRPr="00BF50ED" w:rsidRDefault="00BF50ED" w:rsidP="00BF50ED">
      <w:pPr>
        <w:rPr>
          <w:ins w:id="21" w:author="Autor"/>
          <w:b/>
          <w:sz w:val="20"/>
          <w:szCs w:val="20"/>
        </w:rPr>
      </w:pPr>
    </w:p>
    <w:p w14:paraId="6EB0BB40" w14:textId="77777777" w:rsidR="00BF50ED" w:rsidRPr="00BF50ED" w:rsidRDefault="00BF50ED" w:rsidP="00BF50ED">
      <w:pPr>
        <w:rPr>
          <w:ins w:id="22" w:author="Autor"/>
          <w:b/>
          <w:sz w:val="20"/>
          <w:szCs w:val="20"/>
        </w:rPr>
      </w:pPr>
    </w:p>
    <w:p w14:paraId="0D0C803D" w14:textId="77777777" w:rsidR="00BF50ED" w:rsidRPr="00BF50ED" w:rsidRDefault="00BF50ED" w:rsidP="00BF50ED">
      <w:pPr>
        <w:rPr>
          <w:ins w:id="23" w:author="Autor"/>
          <w:b/>
          <w:sz w:val="20"/>
          <w:szCs w:val="20"/>
        </w:rPr>
      </w:pPr>
    </w:p>
    <w:p w14:paraId="33A04C8C" w14:textId="77777777" w:rsidR="00BF50ED" w:rsidRPr="00BF50ED" w:rsidRDefault="00BF50ED" w:rsidP="00BF50ED">
      <w:pPr>
        <w:rPr>
          <w:ins w:id="24" w:author="Autor"/>
          <w:b/>
          <w:sz w:val="20"/>
          <w:szCs w:val="20"/>
        </w:rPr>
      </w:pPr>
    </w:p>
    <w:p w14:paraId="27A56D07" w14:textId="77777777" w:rsidR="00BF50ED" w:rsidRPr="00BF50ED" w:rsidRDefault="00BF50ED" w:rsidP="00BF50ED">
      <w:pPr>
        <w:ind w:right="6802"/>
        <w:jc w:val="center"/>
        <w:rPr>
          <w:ins w:id="25" w:author="Autor"/>
          <w:rFonts w:ascii="Arial" w:hAnsi="Arial" w:cs="Arial"/>
          <w:sz w:val="20"/>
          <w:szCs w:val="20"/>
        </w:rPr>
      </w:pPr>
      <w:ins w:id="26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10547B0A" w14:textId="77777777" w:rsidR="00BF50ED" w:rsidRPr="00BF50ED" w:rsidRDefault="00BF50ED" w:rsidP="00BF50ED">
      <w:pPr>
        <w:ind w:right="6802"/>
        <w:jc w:val="center"/>
        <w:rPr>
          <w:ins w:id="27" w:author="Autor"/>
          <w:rFonts w:ascii="Arial" w:hAnsi="Arial" w:cs="Arial"/>
          <w:sz w:val="20"/>
          <w:szCs w:val="20"/>
        </w:rPr>
      </w:pPr>
      <w:ins w:id="28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1400EBC7" w14:textId="77777777" w:rsidR="00BF50ED" w:rsidRPr="00BF50ED" w:rsidRDefault="00BF50ED" w:rsidP="00BF50ED">
      <w:pPr>
        <w:ind w:right="6802"/>
        <w:jc w:val="center"/>
        <w:rPr>
          <w:ins w:id="29" w:author="Autor"/>
          <w:b/>
          <w:sz w:val="20"/>
          <w:szCs w:val="20"/>
        </w:rPr>
      </w:pPr>
      <w:ins w:id="30" w:author="Autor">
        <w:r w:rsidRPr="00BF50ED">
          <w:rPr>
            <w:rFonts w:ascii="Arial" w:hAnsi="Arial" w:cs="Arial"/>
            <w:sz w:val="20"/>
            <w:szCs w:val="20"/>
          </w:rPr>
          <w:t>rozvoja</w:t>
        </w:r>
      </w:ins>
    </w:p>
    <w:p w14:paraId="0261ED2A" w14:textId="77777777" w:rsidR="003B0DFE" w:rsidRPr="006479DF" w:rsidRDefault="003B0DFE" w:rsidP="004932FD">
      <w:pPr>
        <w:jc w:val="center"/>
        <w:rPr>
          <w:b/>
          <w:sz w:val="20"/>
          <w:szCs w:val="20"/>
        </w:rPr>
      </w:pPr>
    </w:p>
    <w:p w14:paraId="01D41CC2" w14:textId="4EDFECD3" w:rsidR="00C6439D" w:rsidRDefault="009836CF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932FD">
            <w:rPr>
              <w:b/>
              <w:sz w:val="40"/>
              <w:szCs w:val="20"/>
            </w:rPr>
            <w:t>23</w:t>
          </w:r>
        </w:sdtContent>
      </w:sdt>
    </w:p>
    <w:p w14:paraId="415FF04E" w14:textId="53EE16DB" w:rsidR="00D61BB6" w:rsidRPr="00C6439D" w:rsidRDefault="00C6439D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31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616485744"/>
          <w:placeholder>
            <w:docPart w:val="691FFABBFECC4B559F54D33048E21BB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31"/>
          <w:del w:id="32" w:author="Autor">
            <w:r w:rsidR="008A7DBF">
              <w:rPr>
                <w:b/>
                <w:sz w:val="32"/>
                <w:szCs w:val="32"/>
              </w:rPr>
              <w:delText>1</w:delText>
            </w:r>
          </w:del>
          <w:customXmlDelRangeStart w:id="33" w:author="Autor"/>
        </w:sdtContent>
      </w:sdt>
      <w:customXmlDelRangeEnd w:id="33"/>
      <w:customXmlInsRangeStart w:id="34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4"/>
          <w:ins w:id="35" w:author="Autor">
            <w:r w:rsidR="004932FD">
              <w:rPr>
                <w:b/>
                <w:sz w:val="32"/>
                <w:szCs w:val="32"/>
              </w:rPr>
              <w:t>2</w:t>
            </w:r>
          </w:ins>
          <w:customXmlInsRangeStart w:id="36" w:author="Autor"/>
        </w:sdtContent>
      </w:sdt>
      <w:customXmlInsRangeEnd w:id="36"/>
    </w:p>
    <w:p w14:paraId="1892C929" w14:textId="77777777" w:rsidR="00D61BB6" w:rsidRDefault="00D61BB6">
      <w:pPr>
        <w:jc w:val="center"/>
        <w:rPr>
          <w:b/>
          <w:sz w:val="20"/>
          <w:szCs w:val="20"/>
        </w:rPr>
      </w:pPr>
    </w:p>
    <w:p w14:paraId="523BDA26" w14:textId="77777777" w:rsidR="003B0DFE" w:rsidRPr="006479DF" w:rsidRDefault="003B0DFE">
      <w:pPr>
        <w:jc w:val="center"/>
        <w:rPr>
          <w:b/>
          <w:sz w:val="20"/>
          <w:szCs w:val="20"/>
        </w:rPr>
      </w:pPr>
    </w:p>
    <w:p w14:paraId="5D2CBCBE" w14:textId="77777777" w:rsidR="00D61BB6" w:rsidRPr="009836CF" w:rsidRDefault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6FEFBDED" w14:textId="77777777" w:rsidR="00FD028A" w:rsidRPr="00FD028A" w:rsidRDefault="00FD028A" w:rsidP="00FD028A">
      <w:pPr>
        <w:rPr>
          <w:del w:id="37" w:author="Autor"/>
          <w:sz w:val="20"/>
          <w:szCs w:val="20"/>
        </w:rPr>
      </w:pPr>
    </w:p>
    <w:p w14:paraId="5B561C4A" w14:textId="77777777" w:rsidR="00FD028A" w:rsidRPr="00FD028A" w:rsidRDefault="00FD028A" w:rsidP="00FD028A">
      <w:pPr>
        <w:rPr>
          <w:del w:id="38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39" w:author="Autor">
          <w:tblPr>
            <w:tblStyle w:val="Mriekatabuky1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40">
          <w:tblGrid>
            <w:gridCol w:w="2268"/>
            <w:gridCol w:w="6696"/>
          </w:tblGrid>
        </w:tblGridChange>
      </w:tblGrid>
      <w:tr w:rsidR="009836CF" w:rsidRPr="009836CF" w14:paraId="5D0A7B60" w14:textId="77777777" w:rsidTr="003347B8">
        <w:tc>
          <w:tcPr>
            <w:tcW w:w="2268" w:type="dxa"/>
            <w:shd w:val="clear" w:color="auto" w:fill="B2A1C7" w:themeFill="accent4" w:themeFillTint="99"/>
            <w:tcPrChange w:id="4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851B62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1C64DB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FA1156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1BE6CF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1883201" w14:textId="77777777" w:rsidR="00977107" w:rsidRDefault="00204B2C" w:rsidP="00977107">
            <w:pPr>
              <w:pStyle w:val="Hlavika"/>
              <w:rPr>
                <w:del w:id="43" w:author="Autor"/>
              </w:rPr>
            </w:pPr>
            <w:r>
              <w:t>Záverečná správa výzvy na predkladanie projektových zámerov</w:t>
            </w:r>
          </w:p>
          <w:p w14:paraId="61678FF4" w14:textId="45C8AA45"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4932FD" w:rsidRPr="009836CF" w14:paraId="38971B8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62BF5C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F7FCBD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BB27E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FE9DBA" w14:textId="77777777" w:rsidR="00204B2C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AF6C959" w14:textId="3BF5B84B" w:rsidR="009836CF" w:rsidRPr="009836CF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4932FD" w:rsidRPr="009836CF" w14:paraId="41A80CC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80896E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C9151D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DFC801E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CBB36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63AF1CBC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4FEE44B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2CF1A51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5E31563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5C64093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E499CBF" w14:textId="77777777" w:rsidTr="003347B8">
        <w:tc>
          <w:tcPr>
            <w:tcW w:w="2268" w:type="dxa"/>
            <w:shd w:val="clear" w:color="auto" w:fill="B2A1C7" w:themeFill="accent4" w:themeFillTint="99"/>
            <w:tcPrChange w:id="4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6FF5C8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D8C8066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4226CA7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531B8A7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3F85C9D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9C2707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391F1B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0F1C4FB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0F31227" w14:textId="77777777" w:rsidR="00FD028A" w:rsidRPr="00FD028A" w:rsidRDefault="00047930" w:rsidP="00FD028A">
            <w:pPr>
              <w:jc w:val="both"/>
              <w:rPr>
                <w:del w:id="46" w:author="Autor"/>
                <w:szCs w:val="20"/>
              </w:rPr>
            </w:pPr>
            <w:r w:rsidRPr="00113AA3">
              <w:t xml:space="preserve">Úrad </w:t>
            </w:r>
            <w:ins w:id="47" w:author="Autor">
              <w:r>
                <w:t xml:space="preserve">podpredsedu </w:t>
              </w:r>
            </w:ins>
            <w:r>
              <w:t>vlády SR</w:t>
            </w:r>
          </w:p>
          <w:p w14:paraId="461E9512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ins w:id="48" w:author="Autor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3594380" w14:textId="77777777" w:rsidTr="003347B8">
        <w:tc>
          <w:tcPr>
            <w:tcW w:w="2268" w:type="dxa"/>
            <w:shd w:val="clear" w:color="auto" w:fill="B2A1C7" w:themeFill="accent4" w:themeFillTint="99"/>
            <w:tcPrChange w:id="4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90F10A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1FD774F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3D6D97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21DF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324AE94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14A246E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4606F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9D45F50" w14:textId="5A111D87" w:rsidR="009836CF" w:rsidRPr="009836CF" w:rsidRDefault="006A2D89" w:rsidP="006A5157">
            <w:pPr>
              <w:jc w:val="both"/>
              <w:rPr>
                <w:szCs w:val="20"/>
              </w:rPr>
            </w:pPr>
            <w:customXmlDelRangeStart w:id="51" w:author="Autor"/>
            <w:sdt>
              <w:sdtPr>
                <w:rPr>
                  <w:szCs w:val="20"/>
                </w:rPr>
                <w:alias w:val="Záväznosť"/>
                <w:tag w:val="Záväznosť"/>
                <w:id w:val="-266925356"/>
                <w:placeholder>
                  <w:docPart w:val="26BC303623F34E5F85AE0B36EFFE5AB4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DelRangeEnd w:id="51"/>
                <w:del w:id="52" w:author="Autor">
                  <w:r w:rsidR="00446C8F">
                    <w:rPr>
                      <w:szCs w:val="20"/>
                    </w:rPr>
                    <w:delText xml:space="preserve">Vzor je pre subjekty, ktorým je určený, záväzný. Subjekty, ktorým je vzor určený, môžu vzor doplniť s ohľadom na špecifické potreby OP, pričom musí byť zachovaný minimálny obsah uvedený vo vzore. </w:delText>
                  </w:r>
                </w:del>
                <w:customXmlDelRangeStart w:id="53" w:author="Autor"/>
              </w:sdtContent>
            </w:sdt>
            <w:customXmlDelRangeEnd w:id="53"/>
            <w:customXmlInsRangeStart w:id="54" w:author="Autor"/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lock w:val="sdtLocked"/>
                <w:placeholder>
                  <w:docPart w:val="A1DE1FAF9C3142D9B35DEB35D3F6137F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InsRangeEnd w:id="54"/>
                <w:ins w:id="55" w:author="Autor">
                  <w:r w:rsidR="004932FD">
                    <w:rPr>
                      <w:szCs w:val="20"/>
                    </w:rPr>
  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  </w:r>
                </w:ins>
                <w:customXmlInsRangeStart w:id="56" w:author="Autor"/>
              </w:sdtContent>
            </w:sdt>
            <w:customXmlInsRangeEnd w:id="56"/>
          </w:p>
        </w:tc>
      </w:tr>
      <w:tr w:rsidR="009836CF" w:rsidRPr="009836CF" w14:paraId="3B1E2722" w14:textId="77777777" w:rsidTr="003347B8">
        <w:tc>
          <w:tcPr>
            <w:tcW w:w="2268" w:type="dxa"/>
            <w:shd w:val="clear" w:color="auto" w:fill="B2A1C7" w:themeFill="accent4" w:themeFillTint="99"/>
            <w:tcPrChange w:id="5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27F4B43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lastRenderedPageBreak/>
              <w:t>Dátum vydania:</w:t>
            </w:r>
          </w:p>
          <w:p w14:paraId="687700EF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386BC87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9F730F7" w14:textId="4D53A5FF" w:rsidR="009836CF" w:rsidRPr="009836CF" w:rsidRDefault="006A2D89" w:rsidP="006A5157">
            <w:pPr>
              <w:jc w:val="both"/>
              <w:rPr>
                <w:szCs w:val="20"/>
              </w:rPr>
            </w:pPr>
            <w:customXmlDelRangeStart w:id="59" w:author="Autor"/>
            <w:sdt>
              <w:sdtPr>
                <w:rPr>
                  <w:szCs w:val="20"/>
                </w:rPr>
                <w:id w:val="1853987927"/>
                <w:placeholder>
                  <w:docPart w:val="DFF7AF936C0D4EADA931EE7BA565EEC2"/>
                </w:placeholder>
                <w:date w:fullDate="2015-02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59"/>
                <w:del w:id="60" w:author="Autor">
                  <w:r w:rsidR="00C246C5">
                    <w:rPr>
                      <w:szCs w:val="20"/>
                    </w:rPr>
                    <w:delText>05.02.2015</w:delText>
                  </w:r>
                </w:del>
                <w:customXmlDelRangeStart w:id="61" w:author="Autor"/>
              </w:sdtContent>
            </w:sdt>
            <w:customXmlDelRangeEnd w:id="61"/>
            <w:customXmlInsRangeStart w:id="62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62"/>
                <w:r w:rsidR="004932FD">
                  <w:rPr>
                    <w:szCs w:val="20"/>
                  </w:rPr>
                  <w:t>31.10.2018</w:t>
                </w:r>
                <w:customXmlInsRangeStart w:id="63" w:author="Autor"/>
              </w:sdtContent>
            </w:sdt>
            <w:customXmlInsRangeEnd w:id="63"/>
          </w:p>
        </w:tc>
      </w:tr>
      <w:tr w:rsidR="009836CF" w:rsidRPr="009836CF" w14:paraId="0FB0EA2B" w14:textId="77777777" w:rsidTr="003347B8">
        <w:tc>
          <w:tcPr>
            <w:tcW w:w="2268" w:type="dxa"/>
            <w:shd w:val="clear" w:color="auto" w:fill="B2A1C7" w:themeFill="accent4" w:themeFillTint="99"/>
            <w:tcPrChange w:id="6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ED00E0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EB80C9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5C8176E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6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837CC98" w14:textId="0BC41872" w:rsidR="009836CF" w:rsidRPr="009836CF" w:rsidRDefault="006A2D89" w:rsidP="006A5157">
            <w:pPr>
              <w:jc w:val="both"/>
              <w:rPr>
                <w:szCs w:val="20"/>
              </w:rPr>
            </w:pPr>
            <w:customXmlDelRangeStart w:id="66" w:author="Autor"/>
            <w:sdt>
              <w:sdtPr>
                <w:rPr>
                  <w:szCs w:val="20"/>
                </w:rPr>
                <w:id w:val="-26406268"/>
                <w:placeholder>
                  <w:docPart w:val="2FFDB0E6279A46DD807AC66F0A2E349D"/>
                </w:placeholder>
                <w:date w:fullDate="2015-02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66"/>
                <w:del w:id="67" w:author="Autor">
                  <w:r w:rsidR="00C246C5">
                    <w:rPr>
                      <w:szCs w:val="20"/>
                    </w:rPr>
                    <w:delText>05.02.2015</w:delText>
                  </w:r>
                </w:del>
                <w:customXmlDelRangeStart w:id="68" w:author="Autor"/>
              </w:sdtContent>
            </w:sdt>
            <w:customXmlDelRangeEnd w:id="68"/>
            <w:customXmlInsRangeStart w:id="69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69"/>
                <w:r w:rsidR="004932FD">
                  <w:rPr>
                    <w:szCs w:val="20"/>
                  </w:rPr>
                  <w:t>31.10.2018</w:t>
                </w:r>
                <w:customXmlInsRangeStart w:id="70" w:author="Autor"/>
              </w:sdtContent>
            </w:sdt>
            <w:customXmlInsRangeEnd w:id="70"/>
          </w:p>
        </w:tc>
      </w:tr>
      <w:tr w:rsidR="009836CF" w:rsidRPr="009836CF" w14:paraId="36967548" w14:textId="77777777" w:rsidTr="003347B8">
        <w:tc>
          <w:tcPr>
            <w:tcW w:w="2268" w:type="dxa"/>
            <w:shd w:val="clear" w:color="auto" w:fill="B2A1C7" w:themeFill="accent4" w:themeFillTint="99"/>
            <w:tcPrChange w:id="7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1142C58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7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8450CAA" w14:textId="77777777" w:rsidR="00FD028A" w:rsidRPr="00FD028A" w:rsidRDefault="00FD028A" w:rsidP="00FD028A">
            <w:pPr>
              <w:jc w:val="both"/>
              <w:rPr>
                <w:del w:id="73" w:author="Autor"/>
                <w:szCs w:val="20"/>
              </w:rPr>
            </w:pPr>
            <w:del w:id="74" w:author="Autor">
              <w:r w:rsidRPr="00FD028A">
                <w:rPr>
                  <w:szCs w:val="20"/>
                </w:rPr>
                <w:delText>Ing. Igor Federič</w:delText>
              </w:r>
            </w:del>
          </w:p>
          <w:p w14:paraId="4DF5F2B3" w14:textId="7C03930C" w:rsidR="00047930" w:rsidRPr="00047930" w:rsidRDefault="00FD028A" w:rsidP="00047930">
            <w:pPr>
              <w:jc w:val="both"/>
              <w:rPr>
                <w:ins w:id="75" w:author="Autor"/>
              </w:rPr>
            </w:pPr>
            <w:del w:id="76" w:author="Autor">
              <w:r w:rsidRPr="00FD028A">
                <w:rPr>
                  <w:szCs w:val="20"/>
                </w:rPr>
                <w:delText>vedúci Úradu vlády SR</w:delText>
              </w:r>
            </w:del>
            <w:ins w:id="77" w:author="Autor">
              <w:r w:rsidR="00BC669A">
                <w:t>JUDr. Denisa Žiláková</w:t>
              </w:r>
            </w:ins>
          </w:p>
          <w:p w14:paraId="6F6CA8D9" w14:textId="2F90C585" w:rsidR="00C214B6" w:rsidRPr="009836CF" w:rsidRDefault="00BC669A" w:rsidP="00204B2C">
            <w:pPr>
              <w:jc w:val="both"/>
              <w:rPr>
                <w:szCs w:val="20"/>
              </w:rPr>
            </w:pPr>
            <w:ins w:id="78" w:author="Autor">
              <w:r>
                <w:t>generálna riaditeľka sekcie centrálny koordinačný orgán</w:t>
              </w:r>
            </w:ins>
          </w:p>
        </w:tc>
      </w:tr>
    </w:tbl>
    <w:p w14:paraId="451E2D16" w14:textId="77777777" w:rsidR="00D61BB6" w:rsidRPr="00627EA3" w:rsidRDefault="00D61BB6" w:rsidP="006479DF"/>
    <w:tbl>
      <w:tblPr>
        <w:tblStyle w:val="Mriekatabuky"/>
        <w:tblW w:w="10031" w:type="dxa"/>
        <w:jc w:val="center"/>
        <w:tblLook w:val="04A0" w:firstRow="1" w:lastRow="0" w:firstColumn="1" w:lastColumn="0" w:noHBand="0" w:noVBand="1"/>
        <w:tblPrChange w:id="79" w:author="Autor">
          <w:tblPr>
            <w:tblStyle w:val="Mriekatabuky"/>
            <w:tblW w:w="10031" w:type="dxa"/>
            <w:jc w:val="center"/>
            <w:tblLook w:val="04A0" w:firstRow="1" w:lastRow="0" w:firstColumn="1" w:lastColumn="0" w:noHBand="0" w:noVBand="1"/>
          </w:tblPr>
        </w:tblPrChange>
      </w:tblPr>
      <w:tblGrid>
        <w:gridCol w:w="2802"/>
        <w:gridCol w:w="663"/>
        <w:gridCol w:w="442"/>
        <w:gridCol w:w="312"/>
        <w:gridCol w:w="3119"/>
        <w:gridCol w:w="2693"/>
        <w:tblGridChange w:id="80">
          <w:tblGrid>
            <w:gridCol w:w="2802"/>
            <w:gridCol w:w="663"/>
            <w:gridCol w:w="442"/>
            <w:gridCol w:w="312"/>
            <w:gridCol w:w="3119"/>
            <w:gridCol w:w="2693"/>
          </w:tblGrid>
        </w:tblGridChange>
      </w:tblGrid>
      <w:tr w:rsidR="00204B2C" w:rsidRPr="00B529B6" w14:paraId="58ECD961" w14:textId="77777777" w:rsidTr="003347B8">
        <w:trPr>
          <w:trHeight w:val="1149"/>
          <w:jc w:val="center"/>
          <w:trPrChange w:id="81" w:author="Autor">
            <w:trPr>
              <w:trHeight w:val="1149"/>
              <w:jc w:val="center"/>
            </w:trPr>
          </w:trPrChange>
        </w:trPr>
        <w:tc>
          <w:tcPr>
            <w:tcW w:w="10031" w:type="dxa"/>
            <w:gridSpan w:val="6"/>
            <w:shd w:val="clear" w:color="auto" w:fill="5F497A" w:themeFill="accent4" w:themeFillShade="BF"/>
            <w:vAlign w:val="center"/>
            <w:tcPrChange w:id="82" w:author="Autor">
              <w:tcPr>
                <w:tcW w:w="10031" w:type="dxa"/>
                <w:gridSpan w:val="6"/>
                <w:shd w:val="clear" w:color="auto" w:fill="5F497A" w:themeFill="accent4" w:themeFillShade="BF"/>
                <w:vAlign w:val="center"/>
              </w:tcPr>
            </w:tcPrChange>
          </w:tcPr>
          <w:p w14:paraId="17BA160E" w14:textId="77777777" w:rsidR="00204B2C" w:rsidRPr="002D76D9" w:rsidRDefault="00204B2C" w:rsidP="009B1D66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2D76D9">
              <w:rPr>
                <w:b/>
                <w:color w:val="FFFFFF" w:themeColor="background1"/>
                <w:sz w:val="36"/>
                <w:szCs w:val="36"/>
              </w:rPr>
              <w:t>Záverečná správa výzvy na predkladanie projektových zámerov</w:t>
            </w:r>
            <w:r w:rsidRPr="002D76D9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204B2C" w14:paraId="31F15C7B" w14:textId="77777777" w:rsidTr="003347B8">
        <w:trPr>
          <w:trHeight w:val="216"/>
          <w:jc w:val="center"/>
          <w:trPrChange w:id="88" w:author="Autor">
            <w:trPr>
              <w:trHeight w:val="216"/>
              <w:jc w:val="center"/>
            </w:trPr>
          </w:trPrChange>
        </w:trPr>
        <w:tc>
          <w:tcPr>
            <w:tcW w:w="3465" w:type="dxa"/>
            <w:gridSpan w:val="2"/>
            <w:tcPrChange w:id="89" w:author="Autor">
              <w:tcPr>
                <w:tcW w:w="3465" w:type="dxa"/>
                <w:gridSpan w:val="2"/>
              </w:tcPr>
            </w:tcPrChange>
          </w:tcPr>
          <w:p w14:paraId="115C366A" w14:textId="77777777" w:rsidR="00204B2C" w:rsidRDefault="00204B2C" w:rsidP="009B1D66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6566" w:type="dxa"/>
            <w:gridSpan w:val="4"/>
            <w:tcPrChange w:id="90" w:author="Autor">
              <w:tcPr>
                <w:tcW w:w="6566" w:type="dxa"/>
                <w:gridSpan w:val="4"/>
              </w:tcPr>
            </w:tcPrChange>
          </w:tcPr>
          <w:p w14:paraId="19A033D6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114774B3" w14:textId="77777777" w:rsidTr="003347B8">
        <w:trPr>
          <w:trHeight w:val="300"/>
          <w:jc w:val="center"/>
          <w:trPrChange w:id="91" w:author="Autor">
            <w:trPr>
              <w:trHeight w:val="300"/>
              <w:jc w:val="center"/>
            </w:trPr>
          </w:trPrChange>
        </w:trPr>
        <w:tc>
          <w:tcPr>
            <w:tcW w:w="3465" w:type="dxa"/>
            <w:gridSpan w:val="2"/>
            <w:tcPrChange w:id="92" w:author="Autor">
              <w:tcPr>
                <w:tcW w:w="3465" w:type="dxa"/>
                <w:gridSpan w:val="2"/>
              </w:tcPr>
            </w:tcPrChange>
          </w:tcPr>
          <w:p w14:paraId="137595F4" w14:textId="77777777" w:rsidR="00204B2C" w:rsidRDefault="00204B2C" w:rsidP="009B1D66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6566" w:type="dxa"/>
            <w:gridSpan w:val="4"/>
            <w:tcPrChange w:id="93" w:author="Autor">
              <w:tcPr>
                <w:tcW w:w="6566" w:type="dxa"/>
                <w:gridSpan w:val="4"/>
              </w:tcPr>
            </w:tcPrChange>
          </w:tcPr>
          <w:p w14:paraId="21067F1E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FFDB4F" w14:textId="77777777" w:rsidTr="003347B8">
        <w:trPr>
          <w:trHeight w:val="300"/>
          <w:jc w:val="center"/>
          <w:trPrChange w:id="94" w:author="Autor">
            <w:trPr>
              <w:trHeight w:val="300"/>
              <w:jc w:val="center"/>
            </w:trPr>
          </w:trPrChange>
        </w:trPr>
        <w:tc>
          <w:tcPr>
            <w:tcW w:w="3465" w:type="dxa"/>
            <w:gridSpan w:val="2"/>
            <w:tcPrChange w:id="95" w:author="Autor">
              <w:tcPr>
                <w:tcW w:w="3465" w:type="dxa"/>
                <w:gridSpan w:val="2"/>
              </w:tcPr>
            </w:tcPrChange>
          </w:tcPr>
          <w:p w14:paraId="7D549F7C" w14:textId="77777777" w:rsidR="00204B2C" w:rsidRDefault="00204B2C" w:rsidP="009B1D66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6566" w:type="dxa"/>
            <w:gridSpan w:val="4"/>
            <w:tcPrChange w:id="96" w:author="Autor">
              <w:tcPr>
                <w:tcW w:w="6566" w:type="dxa"/>
                <w:gridSpan w:val="4"/>
              </w:tcPr>
            </w:tcPrChange>
          </w:tcPr>
          <w:p w14:paraId="32775B8C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366F63" w14:textId="77777777" w:rsidTr="003347B8">
        <w:trPr>
          <w:trHeight w:val="318"/>
          <w:jc w:val="center"/>
          <w:trPrChange w:id="97" w:author="Autor">
            <w:trPr>
              <w:trHeight w:val="318"/>
              <w:jc w:val="center"/>
            </w:trPr>
          </w:trPrChange>
        </w:trPr>
        <w:tc>
          <w:tcPr>
            <w:tcW w:w="3465" w:type="dxa"/>
            <w:gridSpan w:val="2"/>
            <w:tcPrChange w:id="98" w:author="Autor">
              <w:tcPr>
                <w:tcW w:w="3465" w:type="dxa"/>
                <w:gridSpan w:val="2"/>
              </w:tcPr>
            </w:tcPrChange>
          </w:tcPr>
          <w:p w14:paraId="1D8D2A30" w14:textId="77777777" w:rsidR="00204B2C" w:rsidRDefault="00204B2C" w:rsidP="009B1D66">
            <w:pPr>
              <w:tabs>
                <w:tab w:val="left" w:pos="1701"/>
              </w:tabs>
            </w:pPr>
            <w:r>
              <w:t>Kód výzvy na predkladanie PZ:</w:t>
            </w:r>
          </w:p>
        </w:tc>
        <w:tc>
          <w:tcPr>
            <w:tcW w:w="6566" w:type="dxa"/>
            <w:gridSpan w:val="4"/>
            <w:tcPrChange w:id="99" w:author="Autor">
              <w:tcPr>
                <w:tcW w:w="6566" w:type="dxa"/>
                <w:gridSpan w:val="4"/>
              </w:tcPr>
            </w:tcPrChange>
          </w:tcPr>
          <w:p w14:paraId="4B9827AA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083B4A6D" w14:textId="77777777" w:rsidTr="003347B8">
        <w:trPr>
          <w:trHeight w:val="495"/>
          <w:jc w:val="center"/>
          <w:trPrChange w:id="100" w:author="Autor">
            <w:trPr>
              <w:trHeight w:val="495"/>
              <w:jc w:val="center"/>
            </w:trPr>
          </w:trPrChange>
        </w:trPr>
        <w:tc>
          <w:tcPr>
            <w:tcW w:w="3465" w:type="dxa"/>
            <w:gridSpan w:val="2"/>
            <w:tcPrChange w:id="101" w:author="Autor">
              <w:tcPr>
                <w:tcW w:w="3465" w:type="dxa"/>
                <w:gridSpan w:val="2"/>
              </w:tcPr>
            </w:tcPrChange>
          </w:tcPr>
          <w:p w14:paraId="6E5BFF81" w14:textId="77777777" w:rsidR="00204B2C" w:rsidRDefault="00204B2C" w:rsidP="009B1D66">
            <w:pPr>
              <w:tabs>
                <w:tab w:val="left" w:pos="1701"/>
              </w:tabs>
            </w:pPr>
            <w:r>
              <w:t xml:space="preserve">Posudzované časové obdobie </w:t>
            </w:r>
          </w:p>
          <w:p w14:paraId="5A65F032" w14:textId="77777777" w:rsidR="00204B2C" w:rsidRDefault="00204B2C" w:rsidP="009B1D66">
            <w:pPr>
              <w:tabs>
                <w:tab w:val="left" w:pos="1701"/>
              </w:tabs>
            </w:pPr>
            <w:r>
              <w:t>výzvy na predkladanie PZ</w:t>
            </w:r>
            <w:r>
              <w:rPr>
                <w:rStyle w:val="Odkaznapoznmkupodiarou"/>
              </w:rPr>
              <w:footnoteReference w:id="3"/>
            </w:r>
            <w:r>
              <w:t>:</w:t>
            </w:r>
          </w:p>
        </w:tc>
        <w:tc>
          <w:tcPr>
            <w:tcW w:w="6566" w:type="dxa"/>
            <w:gridSpan w:val="4"/>
            <w:tcPrChange w:id="105" w:author="Autor">
              <w:tcPr>
                <w:tcW w:w="6566" w:type="dxa"/>
                <w:gridSpan w:val="4"/>
              </w:tcPr>
            </w:tcPrChange>
          </w:tcPr>
          <w:p w14:paraId="13BCA394" w14:textId="77777777" w:rsidR="00204B2C" w:rsidRDefault="00204B2C" w:rsidP="009B1D66"/>
          <w:p w14:paraId="46DC3071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37CD564E" w14:textId="77777777" w:rsidTr="003347B8">
        <w:trPr>
          <w:jc w:val="center"/>
          <w:trPrChange w:id="106" w:author="Autor">
            <w:trPr>
              <w:jc w:val="center"/>
            </w:trPr>
          </w:trPrChange>
        </w:trPr>
        <w:tc>
          <w:tcPr>
            <w:tcW w:w="10031" w:type="dxa"/>
            <w:gridSpan w:val="6"/>
            <w:shd w:val="clear" w:color="auto" w:fill="B2A1C7" w:themeFill="accent4" w:themeFillTint="99"/>
            <w:tcPrChange w:id="107" w:author="Autor">
              <w:tcPr>
                <w:tcW w:w="10031" w:type="dxa"/>
                <w:gridSpan w:val="6"/>
                <w:shd w:val="clear" w:color="auto" w:fill="B2A1C7" w:themeFill="accent4" w:themeFillTint="99"/>
              </w:tcPr>
            </w:tcPrChange>
          </w:tcPr>
          <w:p w14:paraId="65A2F63C" w14:textId="77777777" w:rsidR="00204B2C" w:rsidRPr="00517659" w:rsidRDefault="00204B2C" w:rsidP="009B1D66">
            <w:pPr>
              <w:jc w:val="center"/>
              <w:rPr>
                <w:b/>
              </w:rPr>
            </w:pPr>
            <w:r>
              <w:rPr>
                <w:b/>
              </w:rPr>
              <w:t>Súhrnné informácie o PZ, ktoré boli predmetom posudzovania</w:t>
            </w:r>
          </w:p>
        </w:tc>
      </w:tr>
      <w:tr w:rsidR="00204B2C" w14:paraId="5FAE441D" w14:textId="77777777" w:rsidTr="003347B8">
        <w:trPr>
          <w:jc w:val="center"/>
          <w:trPrChange w:id="108" w:author="Autor">
            <w:trPr>
              <w:jc w:val="center"/>
            </w:trPr>
          </w:trPrChange>
        </w:trPr>
        <w:tc>
          <w:tcPr>
            <w:tcW w:w="2802" w:type="dxa"/>
            <w:shd w:val="clear" w:color="auto" w:fill="E5DFEC" w:themeFill="accent4" w:themeFillTint="33"/>
            <w:tcPrChange w:id="109" w:author="Autor">
              <w:tcPr>
                <w:tcW w:w="2802" w:type="dxa"/>
                <w:shd w:val="clear" w:color="auto" w:fill="E5DFEC" w:themeFill="accent4" w:themeFillTint="33"/>
              </w:tcPr>
            </w:tcPrChange>
          </w:tcPr>
          <w:p w14:paraId="5B74C780" w14:textId="77777777" w:rsidR="00204B2C" w:rsidRDefault="00204B2C" w:rsidP="009B1D66">
            <w:r>
              <w:t>Počet prijatých PZ</w:t>
            </w:r>
          </w:p>
        </w:tc>
        <w:tc>
          <w:tcPr>
            <w:tcW w:w="1417" w:type="dxa"/>
            <w:gridSpan w:val="3"/>
            <w:tcPrChange w:id="110" w:author="Autor">
              <w:tcPr>
                <w:tcW w:w="1417" w:type="dxa"/>
                <w:gridSpan w:val="3"/>
              </w:tcPr>
            </w:tcPrChange>
          </w:tcPr>
          <w:p w14:paraId="2A16592F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  <w:tcPrChange w:id="111" w:author="Autor">
              <w:tcPr>
                <w:tcW w:w="3119" w:type="dxa"/>
                <w:shd w:val="clear" w:color="auto" w:fill="E5DFEC" w:themeFill="accent4" w:themeFillTint="33"/>
              </w:tcPr>
            </w:tcPrChange>
          </w:tcPr>
          <w:p w14:paraId="36683831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všetky prijaté PZ</w:t>
            </w:r>
          </w:p>
        </w:tc>
        <w:tc>
          <w:tcPr>
            <w:tcW w:w="2693" w:type="dxa"/>
            <w:tcPrChange w:id="112" w:author="Autor">
              <w:tcPr>
                <w:tcW w:w="2693" w:type="dxa"/>
              </w:tcPr>
            </w:tcPrChange>
          </w:tcPr>
          <w:p w14:paraId="57407AA7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204B2C" w14:paraId="2AF39A5F" w14:textId="77777777" w:rsidTr="003347B8">
        <w:trPr>
          <w:jc w:val="center"/>
          <w:trPrChange w:id="113" w:author="Autor">
            <w:trPr>
              <w:jc w:val="center"/>
            </w:trPr>
          </w:trPrChange>
        </w:trPr>
        <w:tc>
          <w:tcPr>
            <w:tcW w:w="2802" w:type="dxa"/>
            <w:shd w:val="clear" w:color="auto" w:fill="E5DFEC" w:themeFill="accent4" w:themeFillTint="33"/>
            <w:tcPrChange w:id="114" w:author="Autor">
              <w:tcPr>
                <w:tcW w:w="2802" w:type="dxa"/>
                <w:shd w:val="clear" w:color="auto" w:fill="E5DFEC" w:themeFill="accent4" w:themeFillTint="33"/>
              </w:tcPr>
            </w:tcPrChange>
          </w:tcPr>
          <w:p w14:paraId="3B77F882" w14:textId="77777777" w:rsidR="00204B2C" w:rsidRDefault="00204B2C" w:rsidP="009B1D66">
            <w:r>
              <w:t>Počet PZ, pri ktorých bola vydaná pozitívna hodnotiaca správa</w:t>
            </w:r>
          </w:p>
        </w:tc>
        <w:tc>
          <w:tcPr>
            <w:tcW w:w="1417" w:type="dxa"/>
            <w:gridSpan w:val="3"/>
            <w:tcPrChange w:id="115" w:author="Autor">
              <w:tcPr>
                <w:tcW w:w="1417" w:type="dxa"/>
                <w:gridSpan w:val="3"/>
              </w:tcPr>
            </w:tcPrChange>
          </w:tcPr>
          <w:p w14:paraId="04856341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  <w:tcPrChange w:id="116" w:author="Autor">
              <w:tcPr>
                <w:tcW w:w="3119" w:type="dxa"/>
                <w:shd w:val="clear" w:color="auto" w:fill="E5DFEC" w:themeFill="accent4" w:themeFillTint="33"/>
              </w:tcPr>
            </w:tcPrChange>
          </w:tcPr>
          <w:p w14:paraId="0C3D67CB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PZ, pri ktorých bola vydaná pozitívna hodnotiaca správa</w:t>
            </w:r>
          </w:p>
        </w:tc>
        <w:tc>
          <w:tcPr>
            <w:tcW w:w="2693" w:type="dxa"/>
            <w:tcPrChange w:id="117" w:author="Autor">
              <w:tcPr>
                <w:tcW w:w="2693" w:type="dxa"/>
              </w:tcPr>
            </w:tcPrChange>
          </w:tcPr>
          <w:p w14:paraId="2AC38C8C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8F67D8" w14:paraId="5263C2B2" w14:textId="77777777" w:rsidTr="003347B8">
        <w:trPr>
          <w:jc w:val="center"/>
          <w:trPrChange w:id="118" w:author="Autor">
            <w:trPr>
              <w:jc w:val="center"/>
            </w:trPr>
          </w:trPrChange>
        </w:trPr>
        <w:tc>
          <w:tcPr>
            <w:tcW w:w="2802" w:type="dxa"/>
            <w:shd w:val="clear" w:color="auto" w:fill="E5DFEC" w:themeFill="accent4" w:themeFillTint="33"/>
            <w:tcPrChange w:id="119" w:author="Autor">
              <w:tcPr>
                <w:tcW w:w="2802" w:type="dxa"/>
                <w:shd w:val="clear" w:color="auto" w:fill="E5DFEC" w:themeFill="accent4" w:themeFillTint="33"/>
              </w:tcPr>
            </w:tcPrChange>
          </w:tcPr>
          <w:p w14:paraId="036989F3" w14:textId="77777777" w:rsidR="008F67D8" w:rsidRDefault="008F67D8" w:rsidP="009B1D66">
            <w:r>
              <w:t>Počet PZ, pri ktorých bola vydaná negatívna hodnotiaca správa</w:t>
            </w:r>
          </w:p>
        </w:tc>
        <w:tc>
          <w:tcPr>
            <w:tcW w:w="1417" w:type="dxa"/>
            <w:gridSpan w:val="3"/>
            <w:tcPrChange w:id="120" w:author="Autor">
              <w:tcPr>
                <w:tcW w:w="1417" w:type="dxa"/>
                <w:gridSpan w:val="3"/>
              </w:tcPr>
            </w:tcPrChange>
          </w:tcPr>
          <w:p w14:paraId="02DDE0A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  <w:tcPrChange w:id="121" w:author="Autor">
              <w:tcPr>
                <w:tcW w:w="3119" w:type="dxa"/>
                <w:shd w:val="clear" w:color="auto" w:fill="E5DFEC" w:themeFill="accent4" w:themeFillTint="33"/>
              </w:tcPr>
            </w:tcPrChange>
          </w:tcPr>
          <w:p w14:paraId="15005B69" w14:textId="77777777" w:rsidR="008F67D8" w:rsidRPr="0024799D" w:rsidRDefault="008F67D8" w:rsidP="009B1D66">
            <w:pPr>
              <w:rPr>
                <w:b/>
              </w:rPr>
            </w:pPr>
            <w:r>
              <w:t>Výška žiadaného NFP za PZ, pri ktorých bola vydaná negatívna hodnotiaca správa</w:t>
            </w:r>
          </w:p>
        </w:tc>
        <w:tc>
          <w:tcPr>
            <w:tcW w:w="2693" w:type="dxa"/>
            <w:tcPrChange w:id="122" w:author="Autor">
              <w:tcPr>
                <w:tcW w:w="2693" w:type="dxa"/>
              </w:tcPr>
            </w:tcPrChange>
          </w:tcPr>
          <w:p w14:paraId="49BF7E7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</w:tr>
      <w:tr w:rsidR="00204B2C" w14:paraId="5C5FDC57" w14:textId="77777777" w:rsidTr="009B1D66">
        <w:trPr>
          <w:jc w:val="center"/>
          <w:ins w:id="123" w:author="Autor"/>
        </w:trPr>
        <w:tc>
          <w:tcPr>
            <w:tcW w:w="2802" w:type="dxa"/>
            <w:shd w:val="clear" w:color="auto" w:fill="E5DFEC" w:themeFill="accent4" w:themeFillTint="33"/>
          </w:tcPr>
          <w:p w14:paraId="5E75FB3D" w14:textId="4897DDE1" w:rsidR="00204B2C" w:rsidRDefault="00204B2C" w:rsidP="008F67D8">
            <w:pPr>
              <w:rPr>
                <w:ins w:id="124" w:author="Autor"/>
              </w:rPr>
            </w:pPr>
            <w:ins w:id="125" w:author="Autor">
              <w:r>
                <w:t>Počet PZ, pri ktorých bol</w:t>
              </w:r>
              <w:r w:rsidR="008F67D8">
                <w:t>o</w:t>
              </w:r>
              <w:r>
                <w:t xml:space="preserve"> </w:t>
              </w:r>
              <w:r w:rsidR="008F67D8">
                <w:t>zastavené posudzovanie PZ</w:t>
              </w:r>
            </w:ins>
          </w:p>
        </w:tc>
        <w:tc>
          <w:tcPr>
            <w:tcW w:w="1417" w:type="dxa"/>
            <w:gridSpan w:val="3"/>
          </w:tcPr>
          <w:p w14:paraId="6F342CFF" w14:textId="77777777" w:rsidR="00204B2C" w:rsidRPr="0024799D" w:rsidRDefault="00204B2C" w:rsidP="009B1D66">
            <w:pPr>
              <w:jc w:val="center"/>
              <w:rPr>
                <w:ins w:id="126" w:author="Autor"/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3FAF2AAC" w14:textId="16E8C4B8" w:rsidR="00204B2C" w:rsidRPr="0024799D" w:rsidRDefault="00204B2C" w:rsidP="00516BBE">
            <w:pPr>
              <w:rPr>
                <w:ins w:id="127" w:author="Autor"/>
                <w:b/>
              </w:rPr>
            </w:pPr>
            <w:ins w:id="128" w:author="Autor">
              <w:r>
                <w:t>Výška žiadaného NFP za PZ, pri ktorých bol</w:t>
              </w:r>
              <w:r w:rsidR="008F67D8">
                <w:t>o</w:t>
              </w:r>
              <w:r>
                <w:t xml:space="preserve"> </w:t>
              </w:r>
              <w:r w:rsidR="008F67D8">
                <w:t>zastavené posudzovanie</w:t>
              </w:r>
            </w:ins>
          </w:p>
        </w:tc>
        <w:tc>
          <w:tcPr>
            <w:tcW w:w="2693" w:type="dxa"/>
          </w:tcPr>
          <w:p w14:paraId="3E04E206" w14:textId="77777777" w:rsidR="00204B2C" w:rsidRPr="0024799D" w:rsidRDefault="00204B2C" w:rsidP="009B1D66">
            <w:pPr>
              <w:jc w:val="center"/>
              <w:rPr>
                <w:ins w:id="129" w:author="Autor"/>
                <w:b/>
              </w:rPr>
            </w:pPr>
          </w:p>
        </w:tc>
      </w:tr>
      <w:tr w:rsidR="00204B2C" w14:paraId="3E4E3E69" w14:textId="77777777" w:rsidTr="003347B8">
        <w:trPr>
          <w:jc w:val="center"/>
          <w:trPrChange w:id="130" w:author="Autor">
            <w:trPr>
              <w:jc w:val="center"/>
            </w:trPr>
          </w:trPrChange>
        </w:trPr>
        <w:tc>
          <w:tcPr>
            <w:tcW w:w="10031" w:type="dxa"/>
            <w:gridSpan w:val="6"/>
            <w:tcPrChange w:id="131" w:author="Autor">
              <w:tcPr>
                <w:tcW w:w="10031" w:type="dxa"/>
                <w:gridSpan w:val="6"/>
              </w:tcPr>
            </w:tcPrChange>
          </w:tcPr>
          <w:p w14:paraId="6494DF7A" w14:textId="77777777" w:rsidR="00204B2C" w:rsidRDefault="00204B2C" w:rsidP="009B1D66"/>
        </w:tc>
      </w:tr>
      <w:tr w:rsidR="00204B2C" w14:paraId="23E76439" w14:textId="77777777" w:rsidTr="003347B8">
        <w:trPr>
          <w:jc w:val="center"/>
          <w:trPrChange w:id="132" w:author="Autor">
            <w:trPr>
              <w:jc w:val="center"/>
            </w:trPr>
          </w:trPrChange>
        </w:trPr>
        <w:tc>
          <w:tcPr>
            <w:tcW w:w="10031" w:type="dxa"/>
            <w:gridSpan w:val="6"/>
            <w:shd w:val="clear" w:color="auto" w:fill="B2A1C7" w:themeFill="accent4" w:themeFillTint="99"/>
            <w:tcPrChange w:id="133" w:author="Autor">
              <w:tcPr>
                <w:tcW w:w="10031" w:type="dxa"/>
                <w:gridSpan w:val="6"/>
                <w:shd w:val="clear" w:color="auto" w:fill="B2A1C7" w:themeFill="accent4" w:themeFillTint="99"/>
              </w:tcPr>
            </w:tcPrChange>
          </w:tcPr>
          <w:p w14:paraId="5ABD1BFB" w14:textId="77777777" w:rsidR="00204B2C" w:rsidRPr="00D70A1F" w:rsidRDefault="00204B2C" w:rsidP="009B1D66">
            <w:pPr>
              <w:rPr>
                <w:b/>
              </w:rPr>
            </w:pPr>
            <w:r w:rsidRPr="00D70A1F">
              <w:rPr>
                <w:b/>
              </w:rPr>
              <w:t>Komentár</w:t>
            </w:r>
            <w:r>
              <w:rPr>
                <w:rStyle w:val="Odkaznapoznmkupodiarou"/>
                <w:b/>
              </w:rPr>
              <w:footnoteReference w:id="4"/>
            </w:r>
            <w:r w:rsidRPr="00D70A1F">
              <w:rPr>
                <w:b/>
              </w:rPr>
              <w:t>:</w:t>
            </w:r>
          </w:p>
        </w:tc>
      </w:tr>
      <w:tr w:rsidR="00204B2C" w14:paraId="3A6FA786" w14:textId="77777777" w:rsidTr="003347B8">
        <w:trPr>
          <w:trHeight w:val="182"/>
          <w:jc w:val="center"/>
          <w:trPrChange w:id="134" w:author="Autor">
            <w:trPr>
              <w:trHeight w:val="484"/>
              <w:jc w:val="center"/>
            </w:trPr>
          </w:trPrChange>
        </w:trPr>
        <w:tc>
          <w:tcPr>
            <w:tcW w:w="0" w:type="auto"/>
            <w:gridSpan w:val="6"/>
            <w:tcPrChange w:id="135" w:author="Autor">
              <w:tcPr>
                <w:tcW w:w="10031" w:type="dxa"/>
                <w:gridSpan w:val="6"/>
              </w:tcPr>
            </w:tcPrChange>
          </w:tcPr>
          <w:p w14:paraId="7EFC91BB" w14:textId="77777777" w:rsidR="00204B2C" w:rsidRPr="003347B8" w:rsidRDefault="00204B2C" w:rsidP="009B1D66">
            <w:pPr>
              <w:rPr>
                <w:sz w:val="20"/>
                <w:rPrChange w:id="136" w:author="Autor">
                  <w:rPr/>
                </w:rPrChange>
              </w:rPr>
            </w:pPr>
          </w:p>
        </w:tc>
      </w:tr>
      <w:tr w:rsidR="00204B2C" w14:paraId="08F383DC" w14:textId="77777777" w:rsidTr="003347B8">
        <w:trPr>
          <w:jc w:val="center"/>
          <w:trPrChange w:id="137" w:author="Autor">
            <w:trPr>
              <w:jc w:val="center"/>
            </w:trPr>
          </w:trPrChange>
        </w:trPr>
        <w:tc>
          <w:tcPr>
            <w:tcW w:w="3907" w:type="dxa"/>
            <w:gridSpan w:val="3"/>
            <w:shd w:val="clear" w:color="auto" w:fill="B2A1C7" w:themeFill="accent4" w:themeFillTint="99"/>
            <w:tcPrChange w:id="138" w:author="Autor">
              <w:tcPr>
                <w:tcW w:w="3907" w:type="dxa"/>
                <w:gridSpan w:val="3"/>
                <w:shd w:val="clear" w:color="auto" w:fill="B2A1C7" w:themeFill="accent4" w:themeFillTint="99"/>
              </w:tcPr>
            </w:tcPrChange>
          </w:tcPr>
          <w:p w14:paraId="687A8B6E" w14:textId="77777777" w:rsidR="00204B2C" w:rsidRDefault="00204B2C" w:rsidP="009B1D66">
            <w:r>
              <w:t>Vypracoval:</w:t>
            </w:r>
          </w:p>
        </w:tc>
        <w:tc>
          <w:tcPr>
            <w:tcW w:w="6124" w:type="dxa"/>
            <w:gridSpan w:val="3"/>
            <w:tcPrChange w:id="139" w:author="Autor">
              <w:tcPr>
                <w:tcW w:w="6124" w:type="dxa"/>
                <w:gridSpan w:val="3"/>
              </w:tcPr>
            </w:tcPrChange>
          </w:tcPr>
          <w:p w14:paraId="4043ED4D" w14:textId="77777777" w:rsidR="00204B2C" w:rsidRDefault="00204B2C" w:rsidP="009B1D66"/>
        </w:tc>
      </w:tr>
      <w:tr w:rsidR="00204B2C" w14:paraId="11E69EBA" w14:textId="77777777" w:rsidTr="003347B8">
        <w:trPr>
          <w:jc w:val="center"/>
          <w:trPrChange w:id="140" w:author="Autor">
            <w:trPr>
              <w:jc w:val="center"/>
            </w:trPr>
          </w:trPrChange>
        </w:trPr>
        <w:tc>
          <w:tcPr>
            <w:tcW w:w="3907" w:type="dxa"/>
            <w:gridSpan w:val="3"/>
            <w:shd w:val="clear" w:color="auto" w:fill="B2A1C7" w:themeFill="accent4" w:themeFillTint="99"/>
            <w:tcPrChange w:id="141" w:author="Autor">
              <w:tcPr>
                <w:tcW w:w="3907" w:type="dxa"/>
                <w:gridSpan w:val="3"/>
                <w:shd w:val="clear" w:color="auto" w:fill="B2A1C7" w:themeFill="accent4" w:themeFillTint="99"/>
              </w:tcPr>
            </w:tcPrChange>
          </w:tcPr>
          <w:p w14:paraId="01163D15" w14:textId="77777777" w:rsidR="00204B2C" w:rsidRDefault="00204B2C" w:rsidP="009B1D66">
            <w:r>
              <w:lastRenderedPageBreak/>
              <w:t>Dátum:</w:t>
            </w:r>
          </w:p>
        </w:tc>
        <w:tc>
          <w:tcPr>
            <w:tcW w:w="6124" w:type="dxa"/>
            <w:gridSpan w:val="3"/>
            <w:tcPrChange w:id="142" w:author="Autor">
              <w:tcPr>
                <w:tcW w:w="6124" w:type="dxa"/>
                <w:gridSpan w:val="3"/>
              </w:tcPr>
            </w:tcPrChange>
          </w:tcPr>
          <w:p w14:paraId="4D31FDE8" w14:textId="77777777" w:rsidR="00204B2C" w:rsidRDefault="00204B2C" w:rsidP="009B1D66"/>
        </w:tc>
      </w:tr>
      <w:tr w:rsidR="00204B2C" w14:paraId="12C7105A" w14:textId="77777777" w:rsidTr="003347B8">
        <w:trPr>
          <w:jc w:val="center"/>
          <w:trPrChange w:id="143" w:author="Autor">
            <w:trPr>
              <w:jc w:val="center"/>
            </w:trPr>
          </w:trPrChange>
        </w:trPr>
        <w:tc>
          <w:tcPr>
            <w:tcW w:w="3907" w:type="dxa"/>
            <w:gridSpan w:val="3"/>
            <w:tcBorders>
              <w:bottom w:val="nil"/>
            </w:tcBorders>
            <w:shd w:val="clear" w:color="auto" w:fill="B2A1C7" w:themeFill="accent4" w:themeFillTint="99"/>
            <w:tcPrChange w:id="144" w:author="Autor">
              <w:tcPr>
                <w:tcW w:w="3907" w:type="dxa"/>
                <w:gridSpan w:val="3"/>
                <w:tcBorders>
                  <w:bottom w:val="nil"/>
                </w:tcBorders>
                <w:shd w:val="clear" w:color="auto" w:fill="B2A1C7" w:themeFill="accent4" w:themeFillTint="99"/>
              </w:tcPr>
            </w:tcPrChange>
          </w:tcPr>
          <w:p w14:paraId="576404A9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  <w:tcPrChange w:id="145" w:author="Autor">
              <w:tcPr>
                <w:tcW w:w="6124" w:type="dxa"/>
                <w:gridSpan w:val="3"/>
              </w:tcPr>
            </w:tcPrChange>
          </w:tcPr>
          <w:p w14:paraId="33139EFD" w14:textId="77777777" w:rsidR="00204B2C" w:rsidRDefault="00204B2C" w:rsidP="009B1D66"/>
        </w:tc>
      </w:tr>
      <w:tr w:rsidR="00204B2C" w14:paraId="7D08DBB0" w14:textId="77777777" w:rsidTr="003347B8">
        <w:trPr>
          <w:trHeight w:val="259"/>
          <w:jc w:val="center"/>
          <w:trPrChange w:id="146" w:author="Autor">
            <w:trPr>
              <w:jc w:val="center"/>
            </w:trPr>
          </w:trPrChange>
        </w:trPr>
        <w:tc>
          <w:tcPr>
            <w:tcW w:w="10031" w:type="dxa"/>
            <w:gridSpan w:val="6"/>
            <w:tcPrChange w:id="147" w:author="Autor">
              <w:tcPr>
                <w:tcW w:w="10031" w:type="dxa"/>
                <w:gridSpan w:val="6"/>
              </w:tcPr>
            </w:tcPrChange>
          </w:tcPr>
          <w:p w14:paraId="79CB0843" w14:textId="77777777" w:rsidR="00204B2C" w:rsidRDefault="00204B2C" w:rsidP="009B1D66"/>
        </w:tc>
      </w:tr>
      <w:tr w:rsidR="00204B2C" w14:paraId="200BB620" w14:textId="77777777" w:rsidTr="003347B8">
        <w:trPr>
          <w:jc w:val="center"/>
          <w:trPrChange w:id="148" w:author="Autor">
            <w:trPr>
              <w:jc w:val="center"/>
            </w:trPr>
          </w:trPrChange>
        </w:trPr>
        <w:tc>
          <w:tcPr>
            <w:tcW w:w="3907" w:type="dxa"/>
            <w:gridSpan w:val="3"/>
            <w:shd w:val="clear" w:color="auto" w:fill="B2A1C7" w:themeFill="accent4" w:themeFillTint="99"/>
            <w:tcPrChange w:id="149" w:author="Autor">
              <w:tcPr>
                <w:tcW w:w="3907" w:type="dxa"/>
                <w:gridSpan w:val="3"/>
                <w:shd w:val="clear" w:color="auto" w:fill="B2A1C7" w:themeFill="accent4" w:themeFillTint="99"/>
              </w:tcPr>
            </w:tcPrChange>
          </w:tcPr>
          <w:p w14:paraId="57E0D7C3" w14:textId="77777777" w:rsidR="00204B2C" w:rsidRDefault="00204B2C" w:rsidP="009B1D66">
            <w:r>
              <w:t>Schválil:</w:t>
            </w:r>
          </w:p>
        </w:tc>
        <w:tc>
          <w:tcPr>
            <w:tcW w:w="6124" w:type="dxa"/>
            <w:gridSpan w:val="3"/>
            <w:tcPrChange w:id="150" w:author="Autor">
              <w:tcPr>
                <w:tcW w:w="6124" w:type="dxa"/>
                <w:gridSpan w:val="3"/>
              </w:tcPr>
            </w:tcPrChange>
          </w:tcPr>
          <w:p w14:paraId="67C2322C" w14:textId="77777777" w:rsidR="00204B2C" w:rsidRDefault="00204B2C" w:rsidP="009B1D66"/>
        </w:tc>
      </w:tr>
      <w:tr w:rsidR="00204B2C" w14:paraId="60AF15E4" w14:textId="77777777" w:rsidTr="003347B8">
        <w:trPr>
          <w:jc w:val="center"/>
          <w:trPrChange w:id="151" w:author="Autor">
            <w:trPr>
              <w:jc w:val="center"/>
            </w:trPr>
          </w:trPrChange>
        </w:trPr>
        <w:tc>
          <w:tcPr>
            <w:tcW w:w="3907" w:type="dxa"/>
            <w:gridSpan w:val="3"/>
            <w:shd w:val="clear" w:color="auto" w:fill="B2A1C7" w:themeFill="accent4" w:themeFillTint="99"/>
            <w:tcPrChange w:id="152" w:author="Autor">
              <w:tcPr>
                <w:tcW w:w="3907" w:type="dxa"/>
                <w:gridSpan w:val="3"/>
                <w:shd w:val="clear" w:color="auto" w:fill="B2A1C7" w:themeFill="accent4" w:themeFillTint="99"/>
              </w:tcPr>
            </w:tcPrChange>
          </w:tcPr>
          <w:p w14:paraId="7C56B1ED" w14:textId="77777777" w:rsidR="00204B2C" w:rsidRDefault="00204B2C" w:rsidP="009B1D66">
            <w:r>
              <w:t>Dátum:</w:t>
            </w:r>
          </w:p>
        </w:tc>
        <w:tc>
          <w:tcPr>
            <w:tcW w:w="6124" w:type="dxa"/>
            <w:gridSpan w:val="3"/>
            <w:tcPrChange w:id="153" w:author="Autor">
              <w:tcPr>
                <w:tcW w:w="6124" w:type="dxa"/>
                <w:gridSpan w:val="3"/>
              </w:tcPr>
            </w:tcPrChange>
          </w:tcPr>
          <w:p w14:paraId="24F4DC2B" w14:textId="77777777" w:rsidR="00204B2C" w:rsidRDefault="00204B2C" w:rsidP="009B1D66"/>
        </w:tc>
      </w:tr>
      <w:tr w:rsidR="00204B2C" w14:paraId="15A32612" w14:textId="77777777" w:rsidTr="003347B8">
        <w:trPr>
          <w:trHeight w:val="256"/>
          <w:jc w:val="center"/>
          <w:trPrChange w:id="154" w:author="Autor">
            <w:trPr>
              <w:trHeight w:val="256"/>
              <w:jc w:val="center"/>
            </w:trPr>
          </w:trPrChange>
        </w:trPr>
        <w:tc>
          <w:tcPr>
            <w:tcW w:w="3907" w:type="dxa"/>
            <w:gridSpan w:val="3"/>
            <w:shd w:val="clear" w:color="auto" w:fill="B2A1C7" w:themeFill="accent4" w:themeFillTint="99"/>
            <w:tcPrChange w:id="155" w:author="Autor">
              <w:tcPr>
                <w:tcW w:w="3907" w:type="dxa"/>
                <w:gridSpan w:val="3"/>
                <w:shd w:val="clear" w:color="auto" w:fill="B2A1C7" w:themeFill="accent4" w:themeFillTint="99"/>
              </w:tcPr>
            </w:tcPrChange>
          </w:tcPr>
          <w:p w14:paraId="37E7B57A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  <w:tcPrChange w:id="156" w:author="Autor">
              <w:tcPr>
                <w:tcW w:w="6124" w:type="dxa"/>
                <w:gridSpan w:val="3"/>
              </w:tcPr>
            </w:tcPrChange>
          </w:tcPr>
          <w:p w14:paraId="4F29E781" w14:textId="77777777" w:rsidR="00204B2C" w:rsidRDefault="00204B2C" w:rsidP="009B1D66"/>
        </w:tc>
      </w:tr>
    </w:tbl>
    <w:p w14:paraId="2EF82ABA" w14:textId="77777777" w:rsidR="00204B2C" w:rsidRPr="000D3727" w:rsidRDefault="00204B2C" w:rsidP="00204B2C">
      <w:pPr>
        <w:rPr>
          <w:b/>
        </w:rPr>
      </w:pPr>
      <w:r w:rsidRPr="000D3727">
        <w:rPr>
          <w:b/>
        </w:rPr>
        <w:t>Prílohy:</w:t>
      </w:r>
    </w:p>
    <w:p w14:paraId="018BDF2A" w14:textId="77777777" w:rsidR="00204B2C" w:rsidRPr="000D3727" w:rsidRDefault="00204B2C" w:rsidP="003347B8">
      <w:pPr>
        <w:pStyle w:val="Odsekzoznamu"/>
        <w:numPr>
          <w:ilvl w:val="0"/>
          <w:numId w:val="6"/>
        </w:numPr>
        <w:spacing w:after="200" w:line="276" w:lineRule="auto"/>
        <w:pPrChange w:id="157" w:author="Autor">
          <w:pPr>
            <w:pStyle w:val="Odsekzoznamu"/>
            <w:numPr>
              <w:numId w:val="6"/>
            </w:numPr>
            <w:ind w:hanging="360"/>
          </w:pPr>
        </w:pPrChange>
      </w:pPr>
      <w:r w:rsidRPr="000D3727">
        <w:t>Zoznam PZ, pri ktorých bola vydaná pozitívna hodnotiaca správa</w:t>
      </w:r>
    </w:p>
    <w:p w14:paraId="6DFD0D92" w14:textId="2DEF0F4E" w:rsidR="00204B2C" w:rsidRDefault="00204B2C" w:rsidP="003347B8">
      <w:pPr>
        <w:pStyle w:val="Odsekzoznamu"/>
        <w:numPr>
          <w:ilvl w:val="0"/>
          <w:numId w:val="6"/>
        </w:numPr>
        <w:spacing w:after="200" w:line="276" w:lineRule="auto"/>
        <w:pPrChange w:id="158" w:author="Autor">
          <w:pPr>
            <w:pStyle w:val="Odsekzoznamu"/>
            <w:numPr>
              <w:numId w:val="6"/>
            </w:numPr>
            <w:ind w:hanging="360"/>
          </w:pPr>
        </w:pPrChange>
      </w:pPr>
      <w:r w:rsidRPr="000D3727">
        <w:t>Zoznam PZ, pri ktorých bola vydaná negatívna hodnotiaca správa</w:t>
      </w:r>
    </w:p>
    <w:p w14:paraId="472AE8B8" w14:textId="794CA310" w:rsidR="008F67D8" w:rsidRPr="000D3727" w:rsidRDefault="008F67D8" w:rsidP="00204B2C">
      <w:pPr>
        <w:pStyle w:val="Odsekzoznamu"/>
        <w:numPr>
          <w:ilvl w:val="0"/>
          <w:numId w:val="6"/>
        </w:numPr>
        <w:spacing w:after="200" w:line="276" w:lineRule="auto"/>
        <w:rPr>
          <w:ins w:id="159" w:author="Autor"/>
        </w:rPr>
      </w:pPr>
      <w:ins w:id="160" w:author="Autor">
        <w:r>
          <w:t xml:space="preserve">Zoznam PZ, pri ktorých bolo zastavené </w:t>
        </w:r>
        <w:r w:rsidR="00D861F8">
          <w:t>ich posudzovanie</w:t>
        </w:r>
      </w:ins>
    </w:p>
    <w:p w14:paraId="4AEEBDC1" w14:textId="2B175D16" w:rsidR="00627EA3" w:rsidRDefault="00204B2C" w:rsidP="003347B8">
      <w:pPr>
        <w:pStyle w:val="Odsekzoznamu"/>
        <w:numPr>
          <w:ilvl w:val="0"/>
          <w:numId w:val="6"/>
        </w:numPr>
        <w:spacing w:after="200" w:line="276" w:lineRule="auto"/>
        <w:pPrChange w:id="161" w:author="Autor">
          <w:pPr>
            <w:pStyle w:val="Odsekzoznamu"/>
            <w:numPr>
              <w:numId w:val="6"/>
            </w:numPr>
            <w:ind w:hanging="360"/>
          </w:pPr>
        </w:pPrChange>
      </w:pPr>
      <w:r w:rsidRPr="000D3727">
        <w:t>Iné</w:t>
      </w:r>
      <w:r w:rsidRPr="000D3727">
        <w:rPr>
          <w:rStyle w:val="Odkaznapoznmkupodiarou"/>
        </w:rPr>
        <w:footnoteReference w:id="5"/>
      </w:r>
    </w:p>
    <w:sectPr w:rsidR="00627EA3" w:rsidSect="00627E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C2D5B" w14:textId="77777777" w:rsidR="006A2D89" w:rsidRDefault="006A2D89" w:rsidP="004932FD">
      <w:r>
        <w:separator/>
      </w:r>
    </w:p>
  </w:endnote>
  <w:endnote w:type="continuationSeparator" w:id="0">
    <w:p w14:paraId="0CCBF5DF" w14:textId="77777777" w:rsidR="006A2D89" w:rsidRDefault="006A2D89" w:rsidP="004932FD">
      <w:r>
        <w:continuationSeparator/>
      </w:r>
    </w:p>
  </w:endnote>
  <w:endnote w:type="continuationNotice" w:id="1">
    <w:p w14:paraId="3C5EE6D8" w14:textId="77777777" w:rsidR="006A2D89" w:rsidRDefault="006A2D89" w:rsidP="004932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509E0" w14:textId="77777777" w:rsidR="003347B8" w:rsidRDefault="003347B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FC1D6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95CD58" wp14:editId="43F36E0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5EAF07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48C1A44" w14:textId="0886B6BC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CD1D4B1" wp14:editId="48D980B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347B8">
          <w:rPr>
            <w:noProof/>
          </w:rPr>
          <w:t>2</w:t>
        </w:r>
        <w:r>
          <w:fldChar w:fldCharType="end"/>
        </w:r>
      </w:sdtContent>
    </w:sdt>
  </w:p>
  <w:p w14:paraId="22D1ADE1" w14:textId="77777777" w:rsidR="0088031B" w:rsidRPr="00627EA3" w:rsidRDefault="0088031B" w:rsidP="0088031B">
    <w:pPr>
      <w:pStyle w:val="Pta"/>
      <w:rPr>
        <w:del w:id="171" w:author="Autor"/>
      </w:rPr>
    </w:pPr>
  </w:p>
  <w:p w14:paraId="7DD86F47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6DD6A" w14:textId="77777777" w:rsidR="003347B8" w:rsidRDefault="003347B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784A1" w14:textId="77777777" w:rsidR="006A2D89" w:rsidRDefault="006A2D89" w:rsidP="004932FD">
      <w:r>
        <w:separator/>
      </w:r>
    </w:p>
  </w:footnote>
  <w:footnote w:type="continuationSeparator" w:id="0">
    <w:p w14:paraId="09395643" w14:textId="77777777" w:rsidR="006A2D89" w:rsidRDefault="006A2D89" w:rsidP="004932FD">
      <w:r>
        <w:continuationSeparator/>
      </w:r>
    </w:p>
  </w:footnote>
  <w:footnote w:type="continuationNotice" w:id="1">
    <w:p w14:paraId="0FD12929" w14:textId="77777777" w:rsidR="006A2D89" w:rsidRDefault="006A2D89" w:rsidP="004932FD"/>
  </w:footnote>
  <w:footnote w:id="2">
    <w:p w14:paraId="027C1BC0" w14:textId="4E3DFDB0" w:rsidR="00204B2C" w:rsidRDefault="00204B2C" w:rsidP="00204B2C">
      <w:pPr>
        <w:pStyle w:val="Textpoznmkypodiarou"/>
        <w:jc w:val="both"/>
        <w:rPr>
          <w:ins w:id="83" w:author="Autor"/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súlade s kapitolou 3.2.2.3 ods. 4 Systému riadenia EŠIF RO zasiela záverečnú správu z výzvy na predkladanie projektových zámerov najneskôr do 5 pracovných dní od jej schválenia na CO. </w:t>
      </w:r>
      <w:del w:id="84" w:author="Autor">
        <w:r w:rsidR="008C6363" w:rsidRPr="00CC0CA1">
          <w:rPr>
            <w:sz w:val="18"/>
            <w:szCs w:val="18"/>
          </w:rPr>
          <w:delTex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delText>
        </w:r>
      </w:del>
    </w:p>
    <w:p w14:paraId="5DA3987C" w14:textId="4B1A11B3" w:rsidR="00B65DF0" w:rsidRDefault="00B65DF0" w:rsidP="00204B2C">
      <w:pPr>
        <w:pStyle w:val="Textpoznmkypodiarou"/>
        <w:jc w:val="both"/>
        <w:rPr>
          <w:ins w:id="85" w:author="Autor"/>
          <w:sz w:val="18"/>
          <w:szCs w:val="18"/>
        </w:rPr>
      </w:pPr>
      <w:ins w:id="86" w:author="Autor">
        <w:r w:rsidRPr="00B65DF0">
          <w:rPr>
            <w:sz w:val="18"/>
            <w:szCs w:val="18"/>
          </w:rPr>
          <w:t>Vo vzore  sú používané skratky a pojmy zavedené v Systéme riadenia európskych štrukturálnych a investičných fondov.</w:t>
        </w:r>
      </w:ins>
    </w:p>
    <w:p w14:paraId="4225E2C8" w14:textId="5692D056" w:rsidR="00E02D6C" w:rsidRPr="00CC0CA1" w:rsidRDefault="00E02D6C" w:rsidP="00204B2C">
      <w:pPr>
        <w:pStyle w:val="Textpoznmkypodiarou"/>
        <w:jc w:val="both"/>
        <w:rPr>
          <w:sz w:val="18"/>
          <w:szCs w:val="18"/>
        </w:rPr>
      </w:pPr>
      <w:ins w:id="87" w:author="Autor">
        <w:r w:rsidRPr="00E02D6C">
          <w:rPr>
            <w:sz w:val="18"/>
            <w:szCs w:val="18"/>
          </w:rPr>
          <w:t>Všetky ustanovenia vzoru, ktoré sa vzťahujú na RO, sa rovnako aplikujú aj na  SO v rozsahu, v akom naňho bol delegovaný výkon činností RO.</w:t>
        </w:r>
      </w:ins>
    </w:p>
  </w:footnote>
  <w:footnote w:id="3">
    <w:p w14:paraId="6E415064" w14:textId="55E1B08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prípade otvorenej výzvy na predkladanie projektových zámerov sa uvádza príslušné posudzované časové obdobie výzvy na predkladanie projektových zámerov, t.</w:t>
      </w:r>
      <w:ins w:id="102" w:author="Autor">
        <w:r w:rsidR="008F67D8">
          <w:rPr>
            <w:sz w:val="18"/>
            <w:szCs w:val="18"/>
          </w:rPr>
          <w:t xml:space="preserve"> </w:t>
        </w:r>
      </w:ins>
      <w:r w:rsidRPr="00CC0CA1">
        <w:rPr>
          <w:sz w:val="18"/>
          <w:szCs w:val="18"/>
        </w:rPr>
        <w:t xml:space="preserve">j. obdobie, počas ktorého boli </w:t>
      </w:r>
      <w:del w:id="103" w:author="Autor">
        <w:r w:rsidR="00963B66" w:rsidRPr="00CC0CA1">
          <w:rPr>
            <w:sz w:val="18"/>
            <w:szCs w:val="18"/>
          </w:rPr>
          <w:delText>zaregistrované</w:delText>
        </w:r>
      </w:del>
      <w:ins w:id="104" w:author="Autor">
        <w:r w:rsidR="008F67D8">
          <w:rPr>
            <w:sz w:val="18"/>
            <w:szCs w:val="18"/>
          </w:rPr>
          <w:t>doruče</w:t>
        </w:r>
        <w:r w:rsidRPr="00CC0CA1">
          <w:rPr>
            <w:sz w:val="18"/>
            <w:szCs w:val="18"/>
          </w:rPr>
          <w:t>né</w:t>
        </w:r>
      </w:ins>
      <w:r w:rsidRPr="00CC0CA1">
        <w:rPr>
          <w:sz w:val="18"/>
          <w:szCs w:val="18"/>
        </w:rPr>
        <w:t xml:space="preserve"> projektové zámery, ktoré sú predmetom posudzovania. V prípade uzavretej výzvy na predkladanie projektových zámerov (časovo ohraničenej) sa uvádza dátum vyhlásenia a dátum ukončenia výzvy</w:t>
      </w:r>
      <w:r>
        <w:rPr>
          <w:sz w:val="18"/>
          <w:szCs w:val="18"/>
        </w:rPr>
        <w:t>.</w:t>
      </w:r>
    </w:p>
  </w:footnote>
  <w:footnote w:id="4">
    <w:p w14:paraId="5AB5FCA6" w14:textId="7777777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Nepovinné pole</w:t>
      </w:r>
      <w:r>
        <w:rPr>
          <w:sz w:val="18"/>
          <w:szCs w:val="18"/>
        </w:rPr>
        <w:t>.</w:t>
      </w:r>
    </w:p>
  </w:footnote>
  <w:footnote w:id="5">
    <w:p w14:paraId="12AA4180" w14:textId="6BF1C6E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Na základe rozhodnutia RO môžu byť prílohou záverečnej správy výzvy dokumenty, ktoré sú súčasťou a dokumentujú proces posúdenia PZ v súlade s kapitolou 3.2.2.3</w:t>
      </w:r>
      <w:r>
        <w:rPr>
          <w:sz w:val="18"/>
          <w:szCs w:val="18"/>
        </w:rPr>
        <w:t xml:space="preserve"> Systému riadenia EŠIF.</w:t>
      </w:r>
      <w:ins w:id="162" w:author="Autor">
        <w:r w:rsidR="00B65DF0">
          <w:rPr>
            <w:sz w:val="18"/>
            <w:szCs w:val="18"/>
          </w:rPr>
          <w:t xml:space="preserve"> </w:t>
        </w:r>
        <w:r w:rsidR="00B65DF0" w:rsidRPr="00CC0CA1">
          <w:rPr>
            <w:sz w:val="18"/>
            <w:szCs w:val="18"/>
          </w:rPr>
  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F25F0" w14:textId="77777777" w:rsidR="003347B8" w:rsidRDefault="003347B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DE505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84AE5F" wp14:editId="30224AA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24355B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163" w:author="Autor"/>
  <w:sdt>
    <w:sdtPr>
      <w:rPr>
        <w:szCs w:val="20"/>
      </w:rPr>
      <w:id w:val="769899015"/>
      <w:placeholder>
        <w:docPart w:val="E635B841FA32494CAEDDA588F9078E7E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63"/>
      <w:p w14:paraId="4584E92B" w14:textId="77777777" w:rsidR="0088031B" w:rsidRDefault="00C246C5" w:rsidP="00CC0CA1">
        <w:pPr>
          <w:pStyle w:val="Hlavika"/>
          <w:jc w:val="right"/>
          <w:rPr>
            <w:del w:id="164" w:author="Autor"/>
          </w:rPr>
        </w:pPr>
        <w:del w:id="165" w:author="Autor">
          <w:r>
            <w:rPr>
              <w:szCs w:val="20"/>
            </w:rPr>
            <w:delText>05.02.2015</w:delText>
          </w:r>
        </w:del>
      </w:p>
      <w:customXmlDelRangeStart w:id="166" w:author="Autor"/>
    </w:sdtContent>
  </w:sdt>
  <w:customXmlDelRangeEnd w:id="166"/>
  <w:customXmlInsRangeStart w:id="167" w:author="Autor"/>
  <w:sdt>
    <w:sdtPr>
      <w:rPr>
        <w:szCs w:val="20"/>
      </w:rPr>
      <w:id w:val="2070840989"/>
      <w:placeholder>
        <w:docPart w:val="158B50881119422A80FAA77FD3ABFABC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67"/>
      <w:p w14:paraId="3ED7DFDC" w14:textId="73635A1C" w:rsidR="00627EA3" w:rsidRPr="00627EA3" w:rsidRDefault="009C366F" w:rsidP="003347B8">
        <w:pPr>
          <w:pStyle w:val="Hlavika"/>
          <w:jc w:val="right"/>
          <w:pPrChange w:id="168" w:author="Autor">
            <w:pPr>
              <w:pStyle w:val="Hlavika"/>
            </w:pPr>
          </w:pPrChange>
        </w:pPr>
        <w:ins w:id="169" w:author="Autor">
          <w:r>
            <w:rPr>
              <w:szCs w:val="20"/>
            </w:rPr>
            <w:t>31.10.2018</w:t>
          </w:r>
        </w:ins>
      </w:p>
      <w:customXmlInsRangeStart w:id="170" w:author="Autor"/>
    </w:sdtContent>
  </w:sdt>
  <w:customXmlInsRangeEnd w:id="17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BAFE0" w14:textId="77777777" w:rsidR="003347B8" w:rsidRDefault="003347B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3BA"/>
    <w:rsid w:val="00047930"/>
    <w:rsid w:val="00050728"/>
    <w:rsid w:val="00055EFA"/>
    <w:rsid w:val="000614E5"/>
    <w:rsid w:val="00062525"/>
    <w:rsid w:val="00066955"/>
    <w:rsid w:val="00071088"/>
    <w:rsid w:val="00071B7E"/>
    <w:rsid w:val="00071CD7"/>
    <w:rsid w:val="000A1729"/>
    <w:rsid w:val="000A2688"/>
    <w:rsid w:val="000D298C"/>
    <w:rsid w:val="000D3727"/>
    <w:rsid w:val="000D6B86"/>
    <w:rsid w:val="000E2AA4"/>
    <w:rsid w:val="00101ADC"/>
    <w:rsid w:val="00105536"/>
    <w:rsid w:val="00116F61"/>
    <w:rsid w:val="00126C4B"/>
    <w:rsid w:val="0013382C"/>
    <w:rsid w:val="0014641E"/>
    <w:rsid w:val="0015233E"/>
    <w:rsid w:val="00154F86"/>
    <w:rsid w:val="00173917"/>
    <w:rsid w:val="001873B5"/>
    <w:rsid w:val="001B12DC"/>
    <w:rsid w:val="001B27DA"/>
    <w:rsid w:val="001B6E9F"/>
    <w:rsid w:val="001C513F"/>
    <w:rsid w:val="001D4B25"/>
    <w:rsid w:val="001E0991"/>
    <w:rsid w:val="001F0193"/>
    <w:rsid w:val="00204B2C"/>
    <w:rsid w:val="002259C4"/>
    <w:rsid w:val="00225A05"/>
    <w:rsid w:val="00246970"/>
    <w:rsid w:val="0024799D"/>
    <w:rsid w:val="00256687"/>
    <w:rsid w:val="00274479"/>
    <w:rsid w:val="002A1E17"/>
    <w:rsid w:val="002A229A"/>
    <w:rsid w:val="002B60FE"/>
    <w:rsid w:val="002D0A66"/>
    <w:rsid w:val="002D65BD"/>
    <w:rsid w:val="002D76D9"/>
    <w:rsid w:val="002E3888"/>
    <w:rsid w:val="002E611C"/>
    <w:rsid w:val="002E7F32"/>
    <w:rsid w:val="002E7F66"/>
    <w:rsid w:val="00302488"/>
    <w:rsid w:val="00320A42"/>
    <w:rsid w:val="003235D4"/>
    <w:rsid w:val="003347B8"/>
    <w:rsid w:val="003377A7"/>
    <w:rsid w:val="00361E2F"/>
    <w:rsid w:val="003701D6"/>
    <w:rsid w:val="00372B70"/>
    <w:rsid w:val="00386CBA"/>
    <w:rsid w:val="003A2096"/>
    <w:rsid w:val="003A67E1"/>
    <w:rsid w:val="003B0DFE"/>
    <w:rsid w:val="003B2F8A"/>
    <w:rsid w:val="003B3DAA"/>
    <w:rsid w:val="003B61C8"/>
    <w:rsid w:val="003C2544"/>
    <w:rsid w:val="003D0894"/>
    <w:rsid w:val="003D568C"/>
    <w:rsid w:val="003F7FCE"/>
    <w:rsid w:val="00416E2D"/>
    <w:rsid w:val="00427972"/>
    <w:rsid w:val="00431EE0"/>
    <w:rsid w:val="00432DF1"/>
    <w:rsid w:val="004445A9"/>
    <w:rsid w:val="00446C8F"/>
    <w:rsid w:val="004470FB"/>
    <w:rsid w:val="00477B8E"/>
    <w:rsid w:val="00487D97"/>
    <w:rsid w:val="00490AF9"/>
    <w:rsid w:val="004932FD"/>
    <w:rsid w:val="00493F0A"/>
    <w:rsid w:val="004A0829"/>
    <w:rsid w:val="004C1071"/>
    <w:rsid w:val="004E2120"/>
    <w:rsid w:val="004E3ABD"/>
    <w:rsid w:val="004F0B91"/>
    <w:rsid w:val="005122F6"/>
    <w:rsid w:val="00516BBE"/>
    <w:rsid w:val="00517659"/>
    <w:rsid w:val="00522275"/>
    <w:rsid w:val="00527E8D"/>
    <w:rsid w:val="00534050"/>
    <w:rsid w:val="005412A9"/>
    <w:rsid w:val="00541FF5"/>
    <w:rsid w:val="005613B3"/>
    <w:rsid w:val="005800C7"/>
    <w:rsid w:val="0058054B"/>
    <w:rsid w:val="00580A58"/>
    <w:rsid w:val="00586FDB"/>
    <w:rsid w:val="005A41C5"/>
    <w:rsid w:val="005B49EF"/>
    <w:rsid w:val="005F0546"/>
    <w:rsid w:val="005F5B71"/>
    <w:rsid w:val="00615ED2"/>
    <w:rsid w:val="00622D7A"/>
    <w:rsid w:val="006267ED"/>
    <w:rsid w:val="00627EA3"/>
    <w:rsid w:val="006300A5"/>
    <w:rsid w:val="006479DF"/>
    <w:rsid w:val="006565C8"/>
    <w:rsid w:val="00660DCB"/>
    <w:rsid w:val="00663AAC"/>
    <w:rsid w:val="006719A0"/>
    <w:rsid w:val="00687102"/>
    <w:rsid w:val="006A2D89"/>
    <w:rsid w:val="006A5157"/>
    <w:rsid w:val="006A7DF2"/>
    <w:rsid w:val="006C6A25"/>
    <w:rsid w:val="006D082A"/>
    <w:rsid w:val="006D3B82"/>
    <w:rsid w:val="006D4C5D"/>
    <w:rsid w:val="006F15B4"/>
    <w:rsid w:val="00700482"/>
    <w:rsid w:val="00732DCF"/>
    <w:rsid w:val="0076414C"/>
    <w:rsid w:val="00765555"/>
    <w:rsid w:val="00771CC6"/>
    <w:rsid w:val="00782970"/>
    <w:rsid w:val="007A60EF"/>
    <w:rsid w:val="007D00B4"/>
    <w:rsid w:val="007F0D9A"/>
    <w:rsid w:val="00801225"/>
    <w:rsid w:val="00816E27"/>
    <w:rsid w:val="0084743A"/>
    <w:rsid w:val="008743E6"/>
    <w:rsid w:val="0088031B"/>
    <w:rsid w:val="008806AC"/>
    <w:rsid w:val="00883D5E"/>
    <w:rsid w:val="008A30FE"/>
    <w:rsid w:val="008A7DBF"/>
    <w:rsid w:val="008C10EB"/>
    <w:rsid w:val="008C271F"/>
    <w:rsid w:val="008C6363"/>
    <w:rsid w:val="008D0F9C"/>
    <w:rsid w:val="008F2627"/>
    <w:rsid w:val="008F67D8"/>
    <w:rsid w:val="0090110D"/>
    <w:rsid w:val="00911D80"/>
    <w:rsid w:val="00926284"/>
    <w:rsid w:val="00944BAA"/>
    <w:rsid w:val="00946E92"/>
    <w:rsid w:val="00963B66"/>
    <w:rsid w:val="009671FE"/>
    <w:rsid w:val="00977107"/>
    <w:rsid w:val="00977CF6"/>
    <w:rsid w:val="009836CF"/>
    <w:rsid w:val="00987A68"/>
    <w:rsid w:val="009A73BC"/>
    <w:rsid w:val="009B421D"/>
    <w:rsid w:val="009B44B8"/>
    <w:rsid w:val="009C2A72"/>
    <w:rsid w:val="009C366F"/>
    <w:rsid w:val="00A144AE"/>
    <w:rsid w:val="00A60B7A"/>
    <w:rsid w:val="00A72107"/>
    <w:rsid w:val="00A9035D"/>
    <w:rsid w:val="00A9254C"/>
    <w:rsid w:val="00AA118A"/>
    <w:rsid w:val="00AB755C"/>
    <w:rsid w:val="00B12061"/>
    <w:rsid w:val="00B1339B"/>
    <w:rsid w:val="00B13F1C"/>
    <w:rsid w:val="00B315E9"/>
    <w:rsid w:val="00B4284E"/>
    <w:rsid w:val="00B529B6"/>
    <w:rsid w:val="00B53B4A"/>
    <w:rsid w:val="00B65DF0"/>
    <w:rsid w:val="00B66F4A"/>
    <w:rsid w:val="00B713AF"/>
    <w:rsid w:val="00B7320F"/>
    <w:rsid w:val="00B75C6B"/>
    <w:rsid w:val="00B8212F"/>
    <w:rsid w:val="00B85FE3"/>
    <w:rsid w:val="00B90222"/>
    <w:rsid w:val="00B948E0"/>
    <w:rsid w:val="00B963AA"/>
    <w:rsid w:val="00BA0E31"/>
    <w:rsid w:val="00BA13ED"/>
    <w:rsid w:val="00BA4376"/>
    <w:rsid w:val="00BC4BAC"/>
    <w:rsid w:val="00BC669A"/>
    <w:rsid w:val="00BF50ED"/>
    <w:rsid w:val="00C04D84"/>
    <w:rsid w:val="00C214B6"/>
    <w:rsid w:val="00C246C5"/>
    <w:rsid w:val="00C348A2"/>
    <w:rsid w:val="00C53567"/>
    <w:rsid w:val="00C571C4"/>
    <w:rsid w:val="00C6122C"/>
    <w:rsid w:val="00C6439D"/>
    <w:rsid w:val="00C92BF0"/>
    <w:rsid w:val="00CA208E"/>
    <w:rsid w:val="00CA2C04"/>
    <w:rsid w:val="00CB2B01"/>
    <w:rsid w:val="00CB33DE"/>
    <w:rsid w:val="00CC0CA1"/>
    <w:rsid w:val="00CD3D13"/>
    <w:rsid w:val="00D05350"/>
    <w:rsid w:val="00D376DE"/>
    <w:rsid w:val="00D61BB6"/>
    <w:rsid w:val="00D70A1F"/>
    <w:rsid w:val="00D861F8"/>
    <w:rsid w:val="00D86DA2"/>
    <w:rsid w:val="00DA12A2"/>
    <w:rsid w:val="00DB3113"/>
    <w:rsid w:val="00DB3D85"/>
    <w:rsid w:val="00DB798B"/>
    <w:rsid w:val="00DD5199"/>
    <w:rsid w:val="00E02D6C"/>
    <w:rsid w:val="00E52D37"/>
    <w:rsid w:val="00E5416A"/>
    <w:rsid w:val="00E742C1"/>
    <w:rsid w:val="00E74EA1"/>
    <w:rsid w:val="00E7702D"/>
    <w:rsid w:val="00EE70FE"/>
    <w:rsid w:val="00EF44C1"/>
    <w:rsid w:val="00F0607A"/>
    <w:rsid w:val="00F10B9D"/>
    <w:rsid w:val="00F147E9"/>
    <w:rsid w:val="00F15C8D"/>
    <w:rsid w:val="00F22B13"/>
    <w:rsid w:val="00F27075"/>
    <w:rsid w:val="00F67772"/>
    <w:rsid w:val="00F84B30"/>
    <w:rsid w:val="00F854AC"/>
    <w:rsid w:val="00F96FEF"/>
    <w:rsid w:val="00F97E8C"/>
    <w:rsid w:val="00FC04A6"/>
    <w:rsid w:val="00FC0F30"/>
    <w:rsid w:val="00FD028A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A5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32FD"/>
    <w:pPr>
      <w:spacing w:after="0" w:line="240" w:lineRule="auto"/>
      <w:pPrChange w:id="0" w:author="Autor">
        <w:pPr>
          <w:spacing w:after="200" w:line="276" w:lineRule="auto"/>
        </w:pPr>
      </w:pPrChange>
    </w:pPr>
    <w:rPr>
      <w:rFonts w:ascii="Times New Roman" w:eastAsia="Times New Roman" w:hAnsi="Times New Roman" w:cs="Times New Roman"/>
      <w:sz w:val="24"/>
      <w:szCs w:val="24"/>
      <w:lang w:eastAsia="sk-SK"/>
      <w:rPrChange w:id="0" w:author="Autor">
        <w:rPr>
          <w:rFonts w:eastAsiaTheme="minorEastAsia" w:cstheme="minorBidi"/>
          <w:sz w:val="24"/>
          <w:szCs w:val="22"/>
          <w:lang w:val="sk-SK" w:eastAsia="sk-SK" w:bidi="ar-SA"/>
        </w:rPr>
      </w:rPrChang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932FD"/>
    <w:pPr>
      <w:pPrChange w:id="1" w:author="Autor">
        <w:pPr/>
      </w:pPrChange>
    </w:pPr>
    <w:rPr>
      <w:rFonts w:ascii="Tahoma" w:hAnsi="Tahoma" w:cs="Tahoma"/>
      <w:sz w:val="16"/>
      <w:szCs w:val="16"/>
      <w:rPrChange w:id="1" w:author="Autor">
        <w:rPr>
          <w:rFonts w:ascii="Tahoma" w:eastAsiaTheme="minorEastAsia" w:hAnsi="Tahoma" w:cs="Tahoma"/>
          <w:sz w:val="16"/>
          <w:szCs w:val="16"/>
          <w:lang w:val="sk-SK" w:eastAsia="sk-SK" w:bidi="ar-SA"/>
        </w:rPr>
      </w:rPrChange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932FD"/>
    <w:pPr>
      <w:pPrChange w:id="2" w:author="Autor">
        <w:pPr/>
      </w:pPrChange>
    </w:pPr>
    <w:rPr>
      <w:sz w:val="20"/>
      <w:szCs w:val="20"/>
      <w:rPrChange w:id="2" w:author="Autor">
        <w:rPr>
          <w:lang w:val="sk-SK" w:eastAsia="sk-SK" w:bidi="ar-SA"/>
        </w:rPr>
      </w:rPrChange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932FD"/>
    <w:pPr>
      <w:pPrChange w:id="3" w:author="Autor">
        <w:pPr>
          <w:spacing w:after="200"/>
        </w:pPr>
      </w:pPrChange>
    </w:pPr>
    <w:rPr>
      <w:b/>
      <w:bCs/>
      <w:rPrChange w:id="3" w:author="Autor">
        <w:rPr>
          <w:rFonts w:eastAsiaTheme="minorEastAsia" w:cstheme="minorBidi"/>
          <w:b/>
          <w:bCs/>
          <w:lang w:val="sk-SK" w:eastAsia="sk-SK" w:bidi="ar-SA"/>
        </w:rPr>
      </w:rPrChange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4932FD"/>
    <w:pPr>
      <w:ind w:left="720"/>
      <w:contextualSpacing/>
      <w:pPrChange w:id="4" w:author="Autor">
        <w:pPr>
          <w:spacing w:after="200" w:line="276" w:lineRule="auto"/>
          <w:ind w:left="720"/>
          <w:contextualSpacing/>
        </w:pPr>
      </w:pPrChange>
    </w:pPr>
    <w:rPr>
      <w:rPrChange w:id="4" w:author="Autor">
        <w:rPr>
          <w:rFonts w:eastAsiaTheme="minorEastAsia"/>
          <w:sz w:val="24"/>
          <w:szCs w:val="22"/>
          <w:lang w:val="sk-SK" w:eastAsia="sk-SK" w:bidi="ar-SA"/>
        </w:rPr>
      </w:rPrChange>
    </w:r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4932FD"/>
    <w:pPr>
      <w:tabs>
        <w:tab w:val="center" w:pos="4536"/>
        <w:tab w:val="right" w:pos="9072"/>
      </w:tabs>
      <w:pPrChange w:id="5" w:author="Autor">
        <w:pPr>
          <w:tabs>
            <w:tab w:val="center" w:pos="4536"/>
            <w:tab w:val="right" w:pos="9072"/>
          </w:tabs>
        </w:pPr>
      </w:pPrChange>
    </w:pPr>
    <w:rPr>
      <w:rPrChange w:id="5" w:author="Autor">
        <w:rPr>
          <w:rFonts w:eastAsiaTheme="minorEastAsia" w:cstheme="minorBidi"/>
          <w:sz w:val="24"/>
          <w:szCs w:val="22"/>
          <w:lang w:val="sk-SK" w:eastAsia="sk-SK" w:bidi="ar-SA"/>
        </w:rPr>
      </w:rPrChange>
    </w:r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932FD"/>
    <w:pPr>
      <w:tabs>
        <w:tab w:val="center" w:pos="4536"/>
        <w:tab w:val="right" w:pos="9072"/>
      </w:tabs>
      <w:pPrChange w:id="6" w:author="Autor">
        <w:pPr>
          <w:tabs>
            <w:tab w:val="center" w:pos="4536"/>
            <w:tab w:val="right" w:pos="9072"/>
          </w:tabs>
        </w:pPr>
      </w:pPrChange>
    </w:pPr>
    <w:rPr>
      <w:rPrChange w:id="6" w:author="Autor">
        <w:rPr>
          <w:rFonts w:eastAsiaTheme="minorEastAsia" w:cstheme="minorBidi"/>
          <w:sz w:val="24"/>
          <w:szCs w:val="22"/>
          <w:lang w:val="sk-SK" w:eastAsia="sk-SK" w:bidi="ar-SA"/>
        </w:rPr>
      </w:rPrChange>
    </w:r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932FD"/>
    <w:pPr>
      <w:pPrChange w:id="7" w:author="Autor">
        <w:pPr/>
      </w:pPrChange>
    </w:pPr>
    <w:rPr>
      <w:sz w:val="20"/>
      <w:szCs w:val="20"/>
      <w:rPrChange w:id="7" w:author="Autor">
        <w:rPr>
          <w:rFonts w:eastAsiaTheme="minorEastAsia" w:cstheme="minorBidi"/>
          <w:lang w:val="sk-SK" w:eastAsia="sk-SK" w:bidi="ar-SA"/>
        </w:rPr>
      </w:rPrChange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4932FD"/>
    <w:rPr>
      <w:rFonts w:cs="Times New Roman"/>
      <w:vertAlign w:val="superscript"/>
      <w:rPrChange w:id="8" w:author="Autor">
        <w:rPr>
          <w:vertAlign w:val="superscript"/>
        </w:rPr>
      </w:rPrChange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04B2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493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5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6BC303623F34E5F85AE0B36EFFE5A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2A73E0-0652-4D52-978D-FBFE6385AE0E}"/>
      </w:docPartPr>
      <w:docPartBody>
        <w:p w:rsidR="00394637" w:rsidRDefault="00443E62">
          <w:pPr>
            <w:pStyle w:val="26BC303623F34E5F85AE0B36EFFE5AB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FF7AF936C0D4EADA931EE7BA565EE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8348A3-0F01-478A-BC3E-50580887D298}"/>
      </w:docPartPr>
      <w:docPartBody>
        <w:p w:rsidR="00394637" w:rsidRDefault="00443E62">
          <w:pPr>
            <w:pStyle w:val="DFF7AF936C0D4EADA931EE7BA565EEC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FFDB0E6279A46DD807AC66F0A2E34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65ECBF-1970-4D42-87D6-0DD4D63B8F73}"/>
      </w:docPartPr>
      <w:docPartBody>
        <w:p w:rsidR="00394637" w:rsidRDefault="00443E62">
          <w:pPr>
            <w:pStyle w:val="2FFDB0E6279A46DD807AC66F0A2E349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691FFABBFECC4B559F54D33048E21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AD25FB-06B3-4226-B78A-BC47B0E1E5E5}"/>
      </w:docPartPr>
      <w:docPartBody>
        <w:p w:rsidR="00394637" w:rsidRDefault="00443E62">
          <w:pPr>
            <w:pStyle w:val="691FFABBFECC4B559F54D33048E21BB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635B841FA32494CAEDDA588F9078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40B888-2A79-4F36-A1F6-690A5C53FFA9}"/>
      </w:docPartPr>
      <w:docPartBody>
        <w:p w:rsidR="00394637" w:rsidRDefault="00443E62">
          <w:pPr>
            <w:pStyle w:val="E635B841FA32494CAEDDA588F9078E7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502AC"/>
    <w:rsid w:val="000B3A71"/>
    <w:rsid w:val="000E30BC"/>
    <w:rsid w:val="00140858"/>
    <w:rsid w:val="002C3A22"/>
    <w:rsid w:val="002D3EA4"/>
    <w:rsid w:val="00394637"/>
    <w:rsid w:val="003D2703"/>
    <w:rsid w:val="00443E62"/>
    <w:rsid w:val="00500067"/>
    <w:rsid w:val="00616C33"/>
    <w:rsid w:val="00695953"/>
    <w:rsid w:val="006A370D"/>
    <w:rsid w:val="00762DE2"/>
    <w:rsid w:val="00790F87"/>
    <w:rsid w:val="007B0128"/>
    <w:rsid w:val="008225C7"/>
    <w:rsid w:val="00845353"/>
    <w:rsid w:val="0085402B"/>
    <w:rsid w:val="008A3D88"/>
    <w:rsid w:val="00B12684"/>
    <w:rsid w:val="00C16CB5"/>
    <w:rsid w:val="00CE2D99"/>
    <w:rsid w:val="00DC3098"/>
    <w:rsid w:val="00DF1217"/>
    <w:rsid w:val="00E97146"/>
    <w:rsid w:val="00F37E3B"/>
    <w:rsid w:val="00F86D65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26BC303623F34E5F85AE0B36EFFE5AB4">
    <w:name w:val="26BC303623F34E5F85AE0B36EFFE5AB4"/>
    <w:pPr>
      <w:spacing w:after="160" w:line="259" w:lineRule="auto"/>
    </w:pPr>
  </w:style>
  <w:style w:type="paragraph" w:customStyle="1" w:styleId="DFF7AF936C0D4EADA931EE7BA565EEC2">
    <w:name w:val="DFF7AF936C0D4EADA931EE7BA565EEC2"/>
    <w:pPr>
      <w:spacing w:after="160" w:line="259" w:lineRule="auto"/>
    </w:pPr>
  </w:style>
  <w:style w:type="paragraph" w:customStyle="1" w:styleId="2FFDB0E6279A46DD807AC66F0A2E349D">
    <w:name w:val="2FFDB0E6279A46DD807AC66F0A2E349D"/>
    <w:pPr>
      <w:spacing w:after="160" w:line="259" w:lineRule="auto"/>
    </w:pPr>
  </w:style>
  <w:style w:type="paragraph" w:customStyle="1" w:styleId="691FFABBFECC4B559F54D33048E21BB1">
    <w:name w:val="691FFABBFECC4B559F54D33048E21BB1"/>
    <w:pPr>
      <w:spacing w:after="160" w:line="259" w:lineRule="auto"/>
    </w:pPr>
  </w:style>
  <w:style w:type="paragraph" w:customStyle="1" w:styleId="E635B841FA32494CAEDDA588F9078E7E">
    <w:name w:val="E635B841FA32494CAEDDA588F9078E7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AA5D3-9E63-41C5-993F-C608CF952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2018-10-05T09:36:00Z</dcterms:created>
  <dcterms:modified xsi:type="dcterms:W3CDTF">2018-10-05T09:36:00Z</dcterms:modified>
</cp:coreProperties>
</file>